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59" w:rsidRPr="00FA64AA" w:rsidRDefault="00C30D59" w:rsidP="00C30D59">
      <w:pPr>
        <w:pStyle w:val="Nzev"/>
        <w:jc w:val="center"/>
        <w:rPr>
          <w:rFonts w:ascii="Arial" w:hAnsi="Arial" w:cs="Arial"/>
          <w:b/>
          <w:color w:val="000000"/>
          <w:sz w:val="40"/>
          <w:szCs w:val="40"/>
        </w:rPr>
      </w:pPr>
      <w:bookmarkStart w:id="0" w:name="_GoBack"/>
      <w:bookmarkEnd w:id="0"/>
      <w:r w:rsidRPr="00FA64AA">
        <w:rPr>
          <w:rFonts w:ascii="Arial" w:hAnsi="Arial" w:cs="Arial"/>
          <w:b/>
          <w:color w:val="000000"/>
          <w:sz w:val="40"/>
          <w:szCs w:val="40"/>
        </w:rPr>
        <w:t xml:space="preserve">SMLOUVA O DÍLO </w:t>
      </w:r>
    </w:p>
    <w:p w:rsidR="00C30D59" w:rsidRPr="00FA64AA" w:rsidRDefault="00C30D59" w:rsidP="00C30D59">
      <w:pPr>
        <w:pStyle w:val="Nzev"/>
        <w:jc w:val="center"/>
        <w:rPr>
          <w:rFonts w:ascii="Arial" w:hAnsi="Arial" w:cs="Arial"/>
          <w:color w:val="000000"/>
          <w:sz w:val="24"/>
          <w:szCs w:val="24"/>
        </w:rPr>
      </w:pPr>
      <w:r w:rsidRPr="00FA64AA">
        <w:rPr>
          <w:rFonts w:ascii="Arial" w:hAnsi="Arial" w:cs="Arial"/>
          <w:color w:val="000000"/>
          <w:sz w:val="24"/>
          <w:szCs w:val="24"/>
        </w:rPr>
        <w:t xml:space="preserve">č. Objednatele </w:t>
      </w:r>
      <w:r w:rsidR="005319F5" w:rsidRPr="00FA64AA">
        <w:rPr>
          <w:rFonts w:ascii="Arial" w:hAnsi="Arial" w:cs="Arial"/>
          <w:color w:val="000000"/>
          <w:sz w:val="24"/>
          <w:szCs w:val="24"/>
        </w:rPr>
        <w:t>…………..</w:t>
      </w:r>
    </w:p>
    <w:p w:rsidR="00C30D59" w:rsidRPr="00FA64AA" w:rsidRDefault="00C30D59" w:rsidP="00C30D59">
      <w:pPr>
        <w:pStyle w:val="Nzev"/>
        <w:jc w:val="center"/>
        <w:rPr>
          <w:rFonts w:ascii="Arial" w:hAnsi="Arial" w:cs="Arial"/>
          <w:color w:val="000000"/>
          <w:sz w:val="24"/>
          <w:szCs w:val="24"/>
        </w:rPr>
      </w:pPr>
      <w:r w:rsidRPr="00FA64AA">
        <w:rPr>
          <w:rFonts w:ascii="Arial" w:hAnsi="Arial" w:cs="Arial"/>
          <w:color w:val="000000"/>
          <w:sz w:val="24"/>
          <w:szCs w:val="24"/>
        </w:rPr>
        <w:t>č. Zhotovitele …………….</w:t>
      </w:r>
    </w:p>
    <w:p w:rsidR="00326974" w:rsidRDefault="00326974" w:rsidP="00326974">
      <w:pPr>
        <w:jc w:val="center"/>
        <w:rPr>
          <w:rFonts w:cs="Arial"/>
          <w:b/>
          <w:szCs w:val="20"/>
        </w:rPr>
      </w:pPr>
      <w:r>
        <w:rPr>
          <w:rFonts w:cs="Arial"/>
          <w:b/>
        </w:rPr>
        <w:t xml:space="preserve">Oprava </w:t>
      </w:r>
      <w:r w:rsidR="005319F5">
        <w:rPr>
          <w:rFonts w:cs="Arial"/>
          <w:b/>
        </w:rPr>
        <w:t xml:space="preserve">vad potrubí </w:t>
      </w:r>
      <w:r>
        <w:rPr>
          <w:rFonts w:cs="Arial"/>
          <w:b/>
        </w:rPr>
        <w:t xml:space="preserve">DN </w:t>
      </w:r>
      <w:r w:rsidR="00831DC8">
        <w:rPr>
          <w:rFonts w:cs="Arial"/>
          <w:b/>
        </w:rPr>
        <w:t>2</w:t>
      </w:r>
      <w:r>
        <w:rPr>
          <w:rFonts w:cs="Arial"/>
          <w:b/>
        </w:rPr>
        <w:t xml:space="preserve">00, na trase </w:t>
      </w:r>
      <w:r w:rsidR="005319F5">
        <w:rPr>
          <w:rFonts w:cs="Arial"/>
          <w:b/>
        </w:rPr>
        <w:t>č. D1</w:t>
      </w:r>
      <w:r w:rsidR="00831DC8">
        <w:rPr>
          <w:rFonts w:cs="Arial"/>
          <w:b/>
        </w:rPr>
        <w:t>10</w:t>
      </w:r>
      <w:r w:rsidR="005319F5">
        <w:rPr>
          <w:rFonts w:cs="Arial"/>
          <w:b/>
        </w:rPr>
        <w:t xml:space="preserve"> </w:t>
      </w:r>
      <w:r w:rsidR="00831DC8">
        <w:rPr>
          <w:rFonts w:cs="Arial"/>
          <w:b/>
        </w:rPr>
        <w:t>Kralupy - Mstětice</w:t>
      </w:r>
      <w:r>
        <w:rPr>
          <w:rFonts w:cs="Arial"/>
          <w:b/>
          <w:szCs w:val="20"/>
        </w:rPr>
        <w:t>“</w:t>
      </w:r>
    </w:p>
    <w:p w:rsidR="00C30D59" w:rsidRPr="00C30D59" w:rsidRDefault="00C30D59" w:rsidP="00280022">
      <w:pPr>
        <w:pStyle w:val="lnek"/>
      </w:pPr>
      <w:r w:rsidRPr="00280022">
        <w:t>Smluvní</w:t>
      </w:r>
      <w:r w:rsidRPr="00C30D59">
        <w:t xml:space="preserve"> strany</w:t>
      </w:r>
    </w:p>
    <w:p w:rsidR="00C30D59" w:rsidRDefault="00C30D59" w:rsidP="00C30D59">
      <w:pPr>
        <w:pStyle w:val="Odstavec2"/>
      </w:pPr>
      <w:r>
        <w:t>Objednatel:</w:t>
      </w:r>
      <w:r>
        <w:tab/>
      </w:r>
      <w:r>
        <w:tab/>
      </w:r>
      <w:r>
        <w:tab/>
      </w:r>
      <w:r w:rsidRPr="00C30D59">
        <w:rPr>
          <w:b/>
        </w:rPr>
        <w:t>ČEPRO, a.s.</w:t>
      </w:r>
    </w:p>
    <w:p w:rsidR="00C30D59" w:rsidRDefault="00C30D59" w:rsidP="00C30D59">
      <w:pPr>
        <w:ind w:left="283" w:firstLine="284"/>
      </w:pPr>
      <w:r>
        <w:t>se sídlem:</w:t>
      </w:r>
      <w:r>
        <w:tab/>
      </w:r>
      <w:r>
        <w:tab/>
      </w:r>
      <w:r>
        <w:tab/>
      </w:r>
      <w:r w:rsidR="00FD0159">
        <w:t>Dělnická 213/12, Holešovice, 170 00 Praha 7</w:t>
      </w:r>
    </w:p>
    <w:p w:rsidR="00C30D59" w:rsidRDefault="00C30D59" w:rsidP="00C30D59">
      <w:pPr>
        <w:ind w:left="283" w:firstLine="284"/>
      </w:pPr>
      <w:r>
        <w:t>zapsaná:</w:t>
      </w:r>
      <w:r>
        <w:tab/>
      </w:r>
      <w:r>
        <w:tab/>
      </w:r>
      <w:r>
        <w:tab/>
      </w:r>
      <w:r>
        <w:tab/>
        <w:t>Obchodní rejstřík Městského soudu v Praze, oddíl B, vložka 2341</w:t>
      </w:r>
    </w:p>
    <w:p w:rsidR="00C30D59" w:rsidRDefault="00C30D59" w:rsidP="00C30D59">
      <w:pPr>
        <w:ind w:left="283" w:firstLine="284"/>
      </w:pPr>
      <w:r>
        <w:t>bankovní spojení:</w:t>
      </w:r>
      <w:r>
        <w:tab/>
        <w:t>Komerční banka a.s.</w:t>
      </w:r>
    </w:p>
    <w:p w:rsidR="00C30D59" w:rsidRDefault="00C30D59" w:rsidP="00C30D59">
      <w:pPr>
        <w:ind w:left="283" w:firstLine="284"/>
      </w:pPr>
      <w:r>
        <w:t>č.</w:t>
      </w:r>
      <w:r w:rsidR="00326974">
        <w:t xml:space="preserve"> </w:t>
      </w:r>
      <w:r>
        <w:t>účtu:</w:t>
      </w:r>
      <w:r>
        <w:tab/>
      </w:r>
      <w:r>
        <w:tab/>
      </w:r>
      <w:r>
        <w:tab/>
      </w:r>
      <w:r>
        <w:tab/>
        <w:t>11 902931/0100</w:t>
      </w:r>
    </w:p>
    <w:p w:rsidR="00C30D59" w:rsidRDefault="00C30D59" w:rsidP="00C30D59">
      <w:pPr>
        <w:ind w:left="283" w:firstLine="284"/>
      </w:pPr>
      <w:r>
        <w:t>IČ:</w:t>
      </w:r>
      <w:r>
        <w:tab/>
      </w:r>
      <w:r>
        <w:tab/>
      </w:r>
      <w:r>
        <w:tab/>
      </w:r>
      <w:r>
        <w:tab/>
      </w:r>
      <w:r>
        <w:tab/>
      </w:r>
      <w:r>
        <w:tab/>
        <w:t>60193531</w:t>
      </w:r>
    </w:p>
    <w:p w:rsidR="00C30D59" w:rsidRDefault="00C30D59" w:rsidP="00C30D59">
      <w:pPr>
        <w:ind w:left="283" w:firstLine="284"/>
      </w:pPr>
      <w:r>
        <w:t>DIČ:</w:t>
      </w:r>
      <w:r>
        <w:tab/>
      </w:r>
      <w:r>
        <w:tab/>
      </w:r>
      <w:r>
        <w:tab/>
      </w:r>
      <w:r>
        <w:tab/>
      </w:r>
      <w:r>
        <w:tab/>
        <w:t>CZ60193531</w:t>
      </w:r>
    </w:p>
    <w:p w:rsidR="00C30D59" w:rsidRDefault="00326974" w:rsidP="00C30D59">
      <w:pPr>
        <w:ind w:left="283" w:firstLine="284"/>
      </w:pPr>
      <w:r>
        <w:t>zastupující</w:t>
      </w:r>
      <w:r w:rsidR="00C30D59">
        <w:t>:</w:t>
      </w:r>
      <w:r w:rsidR="00C30D59">
        <w:tab/>
      </w:r>
      <w:r w:rsidR="00C30D59">
        <w:tab/>
      </w:r>
      <w:r w:rsidR="00C30D59">
        <w:tab/>
        <w:t>Mgr. Jan Duspěva, předseda představenstva</w:t>
      </w:r>
    </w:p>
    <w:p w:rsidR="004F5000" w:rsidRDefault="00C30D59" w:rsidP="00C30D59">
      <w:r>
        <w:tab/>
      </w:r>
      <w:r>
        <w:tab/>
      </w:r>
      <w:r>
        <w:tab/>
      </w:r>
      <w:r>
        <w:tab/>
      </w:r>
      <w:r>
        <w:tab/>
      </w:r>
      <w:r>
        <w:tab/>
      </w:r>
      <w:r>
        <w:tab/>
      </w:r>
      <w:r>
        <w:tab/>
        <w:t>Ing. Ladislav Staněk, člen představenstva</w:t>
      </w:r>
    </w:p>
    <w:p w:rsidR="00C30D59" w:rsidRDefault="00C30D59" w:rsidP="00C30D59">
      <w:r w:rsidRPr="00C30D59">
        <w:t>Osoby oprávněné jednat za objednatele v rámci uzavřené smlouvy o dílo</w:t>
      </w:r>
      <w:r w:rsidR="00326974">
        <w:t>, každý samostatně</w:t>
      </w:r>
      <w:r w:rsidRPr="00C30D59">
        <w:t>:</w:t>
      </w:r>
    </w:p>
    <w:tbl>
      <w:tblPr>
        <w:tblStyle w:val="Mkatabulky"/>
        <w:tblW w:w="0" w:type="auto"/>
        <w:tblLook w:val="04A0" w:firstRow="1" w:lastRow="0" w:firstColumn="1" w:lastColumn="0" w:noHBand="0" w:noVBand="1"/>
      </w:tblPr>
      <w:tblGrid>
        <w:gridCol w:w="2660"/>
        <w:gridCol w:w="2410"/>
        <w:gridCol w:w="1839"/>
        <w:gridCol w:w="2460"/>
      </w:tblGrid>
      <w:tr w:rsidR="00326974" w:rsidRPr="009A21C7" w:rsidTr="00326974">
        <w:trPr>
          <w:trHeight w:val="401"/>
        </w:trPr>
        <w:tc>
          <w:tcPr>
            <w:tcW w:w="2660" w:type="dxa"/>
            <w:vAlign w:val="center"/>
          </w:tcPr>
          <w:p w:rsidR="00326974" w:rsidRPr="00B26060" w:rsidRDefault="00326974" w:rsidP="004D6A21">
            <w:pPr>
              <w:overflowPunct w:val="0"/>
              <w:autoSpaceDE w:val="0"/>
              <w:autoSpaceDN w:val="0"/>
              <w:adjustRightInd w:val="0"/>
              <w:jc w:val="center"/>
              <w:textAlignment w:val="baseline"/>
              <w:rPr>
                <w:rFonts w:ascii="Times New Roman" w:hAnsi="Times New Roman"/>
                <w:color w:val="000000" w:themeColor="text1"/>
              </w:rPr>
            </w:pPr>
            <w:r w:rsidRPr="00B26060">
              <w:rPr>
                <w:rFonts w:ascii="Times New Roman" w:hAnsi="Times New Roman"/>
                <w:color w:val="000000" w:themeColor="text1"/>
              </w:rPr>
              <w:t>ve věcech:</w:t>
            </w:r>
          </w:p>
        </w:tc>
        <w:tc>
          <w:tcPr>
            <w:tcW w:w="2410" w:type="dxa"/>
            <w:vAlign w:val="center"/>
          </w:tcPr>
          <w:p w:rsidR="00326974" w:rsidRPr="00B26060" w:rsidRDefault="00326974" w:rsidP="004D6A21">
            <w:pPr>
              <w:overflowPunct w:val="0"/>
              <w:autoSpaceDE w:val="0"/>
              <w:autoSpaceDN w:val="0"/>
              <w:adjustRightInd w:val="0"/>
              <w:jc w:val="center"/>
              <w:textAlignment w:val="baseline"/>
              <w:rPr>
                <w:rFonts w:ascii="Times New Roman" w:hAnsi="Times New Roman"/>
                <w:color w:val="000000" w:themeColor="text1"/>
              </w:rPr>
            </w:pPr>
            <w:r w:rsidRPr="00B26060">
              <w:rPr>
                <w:rFonts w:ascii="Times New Roman" w:hAnsi="Times New Roman"/>
                <w:color w:val="000000" w:themeColor="text1"/>
              </w:rPr>
              <w:t>jméno a příjmení:</w:t>
            </w:r>
          </w:p>
        </w:tc>
        <w:tc>
          <w:tcPr>
            <w:tcW w:w="1839" w:type="dxa"/>
            <w:vAlign w:val="center"/>
          </w:tcPr>
          <w:p w:rsidR="00326974" w:rsidRPr="00B26060" w:rsidRDefault="00326974" w:rsidP="004D6A21">
            <w:pPr>
              <w:overflowPunct w:val="0"/>
              <w:autoSpaceDE w:val="0"/>
              <w:autoSpaceDN w:val="0"/>
              <w:adjustRightInd w:val="0"/>
              <w:jc w:val="center"/>
              <w:textAlignment w:val="baseline"/>
              <w:rPr>
                <w:rFonts w:ascii="Times New Roman" w:hAnsi="Times New Roman"/>
                <w:color w:val="000000" w:themeColor="text1"/>
              </w:rPr>
            </w:pPr>
            <w:r w:rsidRPr="00B26060">
              <w:rPr>
                <w:rFonts w:ascii="Times New Roman" w:hAnsi="Times New Roman"/>
                <w:color w:val="000000" w:themeColor="text1"/>
              </w:rPr>
              <w:t>telefon:</w:t>
            </w:r>
          </w:p>
        </w:tc>
        <w:tc>
          <w:tcPr>
            <w:tcW w:w="2460" w:type="dxa"/>
            <w:vAlign w:val="center"/>
          </w:tcPr>
          <w:p w:rsidR="00326974" w:rsidRPr="00B26060" w:rsidRDefault="00326974" w:rsidP="004D6A21">
            <w:pPr>
              <w:overflowPunct w:val="0"/>
              <w:autoSpaceDE w:val="0"/>
              <w:autoSpaceDN w:val="0"/>
              <w:adjustRightInd w:val="0"/>
              <w:jc w:val="center"/>
              <w:textAlignment w:val="baseline"/>
              <w:rPr>
                <w:rFonts w:ascii="Times New Roman" w:hAnsi="Times New Roman"/>
                <w:color w:val="000000" w:themeColor="text1"/>
              </w:rPr>
            </w:pPr>
            <w:r w:rsidRPr="00B26060">
              <w:rPr>
                <w:rFonts w:ascii="Times New Roman" w:hAnsi="Times New Roman"/>
                <w:color w:val="000000" w:themeColor="text1"/>
              </w:rPr>
              <w:t>e-mail:</w:t>
            </w: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smluvních a smluvní dokumentace</w:t>
            </w:r>
          </w:p>
        </w:tc>
        <w:tc>
          <w:tcPr>
            <w:tcW w:w="241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Ing. Václav Klíma</w:t>
            </w:r>
          </w:p>
        </w:tc>
        <w:tc>
          <w:tcPr>
            <w:tcW w:w="1839"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10101"/>
                <w:sz w:val="18"/>
                <w:szCs w:val="18"/>
              </w:rPr>
              <w:t>739 240 343</w:t>
            </w:r>
          </w:p>
        </w:tc>
        <w:tc>
          <w:tcPr>
            <w:tcW w:w="2460" w:type="dxa"/>
          </w:tcPr>
          <w:p w:rsidR="00326974" w:rsidRPr="00326974" w:rsidRDefault="00ED4525" w:rsidP="004D6A21">
            <w:pPr>
              <w:overflowPunct w:val="0"/>
              <w:autoSpaceDE w:val="0"/>
              <w:autoSpaceDN w:val="0"/>
              <w:adjustRightInd w:val="0"/>
              <w:textAlignment w:val="baseline"/>
              <w:rPr>
                <w:rFonts w:cs="Arial"/>
                <w:color w:val="000000" w:themeColor="text1"/>
                <w:sz w:val="18"/>
                <w:szCs w:val="18"/>
              </w:rPr>
            </w:pPr>
            <w:hyperlink r:id="rId8" w:history="1">
              <w:r w:rsidR="00326974" w:rsidRPr="00326974">
                <w:rPr>
                  <w:rStyle w:val="Hypertextovodkaz"/>
                  <w:rFonts w:cs="Arial"/>
                  <w:sz w:val="18"/>
                  <w:szCs w:val="18"/>
                </w:rPr>
                <w:t>vaclav.klima@ceproas.cz</w:t>
              </w:r>
            </w:hyperlink>
          </w:p>
          <w:p w:rsidR="00326974" w:rsidRPr="00326974" w:rsidRDefault="00326974" w:rsidP="004D6A21">
            <w:pPr>
              <w:overflowPunct w:val="0"/>
              <w:autoSpaceDE w:val="0"/>
              <w:autoSpaceDN w:val="0"/>
              <w:adjustRightInd w:val="0"/>
              <w:textAlignment w:val="baseline"/>
              <w:rPr>
                <w:rFonts w:cs="Arial"/>
                <w:color w:val="000000" w:themeColor="text1"/>
                <w:sz w:val="18"/>
                <w:szCs w:val="18"/>
              </w:rPr>
            </w:pP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Technický dozor</w:t>
            </w:r>
          </w:p>
        </w:tc>
        <w:tc>
          <w:tcPr>
            <w:tcW w:w="2410" w:type="dxa"/>
          </w:tcPr>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Václav Polanka</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Josef Paul</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Petr Čekal</w:t>
            </w:r>
          </w:p>
        </w:tc>
        <w:tc>
          <w:tcPr>
            <w:tcW w:w="1839" w:type="dxa"/>
          </w:tcPr>
          <w:p w:rsidR="00326974" w:rsidRPr="00326974" w:rsidRDefault="00326974" w:rsidP="00326974">
            <w:pPr>
              <w:overflowPunct w:val="0"/>
              <w:autoSpaceDE w:val="0"/>
              <w:autoSpaceDN w:val="0"/>
              <w:adjustRightInd w:val="0"/>
              <w:spacing w:after="0"/>
              <w:textAlignment w:val="baseline"/>
              <w:rPr>
                <w:rFonts w:cs="Arial"/>
                <w:color w:val="010101"/>
                <w:sz w:val="18"/>
                <w:szCs w:val="18"/>
              </w:rPr>
            </w:pPr>
            <w:r w:rsidRPr="00326974">
              <w:rPr>
                <w:rFonts w:cs="Arial"/>
                <w:color w:val="010101"/>
                <w:sz w:val="18"/>
                <w:szCs w:val="18"/>
              </w:rPr>
              <w:t>724 006 221</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10101"/>
                <w:sz w:val="18"/>
                <w:szCs w:val="18"/>
              </w:rPr>
              <w:t>602 651 850</w:t>
            </w:r>
          </w:p>
        </w:tc>
        <w:tc>
          <w:tcPr>
            <w:tcW w:w="2460" w:type="dxa"/>
          </w:tcPr>
          <w:p w:rsidR="00326974" w:rsidRPr="00326974" w:rsidRDefault="00ED4525" w:rsidP="00326974">
            <w:pPr>
              <w:overflowPunct w:val="0"/>
              <w:autoSpaceDE w:val="0"/>
              <w:autoSpaceDN w:val="0"/>
              <w:adjustRightInd w:val="0"/>
              <w:spacing w:after="0"/>
              <w:textAlignment w:val="baseline"/>
              <w:rPr>
                <w:rFonts w:cs="Arial"/>
                <w:color w:val="000000" w:themeColor="text1"/>
                <w:sz w:val="18"/>
                <w:szCs w:val="18"/>
              </w:rPr>
            </w:pPr>
            <w:hyperlink r:id="rId9" w:history="1">
              <w:r w:rsidR="00326974" w:rsidRPr="00326974">
                <w:rPr>
                  <w:rStyle w:val="Hypertextovodkaz"/>
                  <w:rFonts w:cs="Arial"/>
                  <w:sz w:val="18"/>
                  <w:szCs w:val="18"/>
                </w:rPr>
                <w:t>vaclav.polanka@ceproas.cz</w:t>
              </w:r>
            </w:hyperlink>
          </w:p>
          <w:p w:rsidR="00326974" w:rsidRDefault="00ED4525" w:rsidP="00326974">
            <w:pPr>
              <w:overflowPunct w:val="0"/>
              <w:autoSpaceDE w:val="0"/>
              <w:autoSpaceDN w:val="0"/>
              <w:adjustRightInd w:val="0"/>
              <w:spacing w:after="0"/>
              <w:textAlignment w:val="baseline"/>
              <w:rPr>
                <w:rStyle w:val="Hypertextovodkaz"/>
                <w:rFonts w:cs="Arial"/>
                <w:sz w:val="18"/>
                <w:szCs w:val="18"/>
              </w:rPr>
            </w:pPr>
            <w:hyperlink r:id="rId10" w:history="1">
              <w:r w:rsidR="00326974" w:rsidRPr="00326974">
                <w:rPr>
                  <w:rStyle w:val="Hypertextovodkaz"/>
                  <w:rFonts w:cs="Arial"/>
                  <w:sz w:val="18"/>
                  <w:szCs w:val="18"/>
                </w:rPr>
                <w:t>josef.paul@ceproas.cz</w:t>
              </w:r>
            </w:hyperlink>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Pr>
                <w:rStyle w:val="Hypertextovodkaz"/>
                <w:rFonts w:cs="Arial"/>
                <w:sz w:val="18"/>
                <w:szCs w:val="18"/>
              </w:rPr>
              <w:t>petr.cekal@ceproas.cz</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Stavební dozor</w:t>
            </w:r>
          </w:p>
        </w:tc>
        <w:tc>
          <w:tcPr>
            <w:tcW w:w="2410" w:type="dxa"/>
          </w:tcPr>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Václav Polanka</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Josef Paul</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Petr Čekal</w:t>
            </w:r>
          </w:p>
        </w:tc>
        <w:tc>
          <w:tcPr>
            <w:tcW w:w="1839" w:type="dxa"/>
          </w:tcPr>
          <w:p w:rsidR="00326974" w:rsidRPr="00326974" w:rsidRDefault="00326974" w:rsidP="00326974">
            <w:pPr>
              <w:overflowPunct w:val="0"/>
              <w:autoSpaceDE w:val="0"/>
              <w:autoSpaceDN w:val="0"/>
              <w:adjustRightInd w:val="0"/>
              <w:spacing w:after="0"/>
              <w:textAlignment w:val="baseline"/>
              <w:rPr>
                <w:rFonts w:cs="Arial"/>
                <w:color w:val="010101"/>
                <w:sz w:val="18"/>
                <w:szCs w:val="18"/>
              </w:rPr>
            </w:pPr>
            <w:r w:rsidRPr="00326974">
              <w:rPr>
                <w:rFonts w:cs="Arial"/>
                <w:color w:val="010101"/>
                <w:sz w:val="18"/>
                <w:szCs w:val="18"/>
              </w:rPr>
              <w:t>724 006 221</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10101"/>
                <w:sz w:val="18"/>
                <w:szCs w:val="18"/>
              </w:rPr>
              <w:t>602 651 850</w:t>
            </w:r>
          </w:p>
        </w:tc>
        <w:tc>
          <w:tcPr>
            <w:tcW w:w="2460" w:type="dxa"/>
          </w:tcPr>
          <w:p w:rsidR="00326974" w:rsidRPr="00326974" w:rsidRDefault="00ED4525" w:rsidP="00326974">
            <w:pPr>
              <w:overflowPunct w:val="0"/>
              <w:autoSpaceDE w:val="0"/>
              <w:autoSpaceDN w:val="0"/>
              <w:adjustRightInd w:val="0"/>
              <w:spacing w:after="0"/>
              <w:textAlignment w:val="baseline"/>
              <w:rPr>
                <w:rFonts w:cs="Arial"/>
                <w:color w:val="000000" w:themeColor="text1"/>
                <w:sz w:val="18"/>
                <w:szCs w:val="18"/>
              </w:rPr>
            </w:pPr>
            <w:hyperlink r:id="rId11" w:history="1">
              <w:r w:rsidR="00326974" w:rsidRPr="00326974">
                <w:rPr>
                  <w:rStyle w:val="Hypertextovodkaz"/>
                  <w:rFonts w:cs="Arial"/>
                  <w:sz w:val="18"/>
                  <w:szCs w:val="18"/>
                </w:rPr>
                <w:t>vaclav.polanka@ceproas.cz</w:t>
              </w:r>
            </w:hyperlink>
          </w:p>
          <w:p w:rsidR="00326974" w:rsidRDefault="00ED4525" w:rsidP="00326974">
            <w:pPr>
              <w:overflowPunct w:val="0"/>
              <w:autoSpaceDE w:val="0"/>
              <w:autoSpaceDN w:val="0"/>
              <w:adjustRightInd w:val="0"/>
              <w:spacing w:after="0"/>
              <w:textAlignment w:val="baseline"/>
              <w:rPr>
                <w:rStyle w:val="Hypertextovodkaz"/>
                <w:rFonts w:cs="Arial"/>
                <w:sz w:val="18"/>
                <w:szCs w:val="18"/>
              </w:rPr>
            </w:pPr>
            <w:hyperlink r:id="rId12" w:history="1">
              <w:r w:rsidR="00326974" w:rsidRPr="00326974">
                <w:rPr>
                  <w:rStyle w:val="Hypertextovodkaz"/>
                  <w:rFonts w:cs="Arial"/>
                  <w:sz w:val="18"/>
                  <w:szCs w:val="18"/>
                </w:rPr>
                <w:t>josef.paul@ceproas.cz</w:t>
              </w:r>
            </w:hyperlink>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Pr>
                <w:rStyle w:val="Hypertextovodkaz"/>
                <w:rFonts w:cs="Arial"/>
                <w:sz w:val="18"/>
                <w:szCs w:val="18"/>
              </w:rPr>
              <w:t>petr.cekal@ceproas.c</w:t>
            </w:r>
          </w:p>
          <w:p w:rsidR="00326974" w:rsidRPr="00326974" w:rsidRDefault="00326974" w:rsidP="00326974">
            <w:pPr>
              <w:overflowPunct w:val="0"/>
              <w:autoSpaceDE w:val="0"/>
              <w:autoSpaceDN w:val="0"/>
              <w:adjustRightInd w:val="0"/>
              <w:spacing w:after="0"/>
              <w:textAlignment w:val="baseline"/>
              <w:rPr>
                <w:rStyle w:val="Odkaznakoment"/>
                <w:rFonts w:cs="Arial"/>
                <w:color w:val="000000" w:themeColor="text1"/>
                <w:sz w:val="18"/>
                <w:szCs w:val="18"/>
              </w:rPr>
            </w:pP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zápisů do stavebního deníku</w:t>
            </w:r>
          </w:p>
        </w:tc>
        <w:tc>
          <w:tcPr>
            <w:tcW w:w="2410" w:type="dxa"/>
          </w:tcPr>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Václav Polanka</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Josef Paul</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Petr Čekal</w:t>
            </w:r>
          </w:p>
        </w:tc>
        <w:tc>
          <w:tcPr>
            <w:tcW w:w="1839" w:type="dxa"/>
          </w:tcPr>
          <w:p w:rsidR="00326974" w:rsidRPr="00326974" w:rsidRDefault="00326974" w:rsidP="00326974">
            <w:pPr>
              <w:overflowPunct w:val="0"/>
              <w:autoSpaceDE w:val="0"/>
              <w:autoSpaceDN w:val="0"/>
              <w:adjustRightInd w:val="0"/>
              <w:spacing w:after="0"/>
              <w:textAlignment w:val="baseline"/>
              <w:rPr>
                <w:rFonts w:cs="Arial"/>
                <w:color w:val="010101"/>
                <w:sz w:val="18"/>
                <w:szCs w:val="18"/>
              </w:rPr>
            </w:pPr>
            <w:r w:rsidRPr="00326974">
              <w:rPr>
                <w:rFonts w:cs="Arial"/>
                <w:color w:val="010101"/>
                <w:sz w:val="18"/>
                <w:szCs w:val="18"/>
              </w:rPr>
              <w:t>724 006 221</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10101"/>
                <w:sz w:val="18"/>
                <w:szCs w:val="18"/>
              </w:rPr>
              <w:t>602 651 850</w:t>
            </w:r>
          </w:p>
        </w:tc>
        <w:tc>
          <w:tcPr>
            <w:tcW w:w="2460" w:type="dxa"/>
          </w:tcPr>
          <w:p w:rsidR="00326974" w:rsidRPr="00326974" w:rsidRDefault="00ED4525" w:rsidP="00326974">
            <w:pPr>
              <w:overflowPunct w:val="0"/>
              <w:autoSpaceDE w:val="0"/>
              <w:autoSpaceDN w:val="0"/>
              <w:adjustRightInd w:val="0"/>
              <w:spacing w:after="0"/>
              <w:textAlignment w:val="baseline"/>
              <w:rPr>
                <w:rFonts w:cs="Arial"/>
                <w:color w:val="000000" w:themeColor="text1"/>
                <w:sz w:val="18"/>
                <w:szCs w:val="18"/>
              </w:rPr>
            </w:pPr>
            <w:hyperlink r:id="rId13" w:history="1">
              <w:r w:rsidR="00326974" w:rsidRPr="00326974">
                <w:rPr>
                  <w:rStyle w:val="Hypertextovodkaz"/>
                  <w:rFonts w:cs="Arial"/>
                  <w:sz w:val="18"/>
                  <w:szCs w:val="18"/>
                </w:rPr>
                <w:t>vaclav.polanka@ceproas.cz</w:t>
              </w:r>
            </w:hyperlink>
          </w:p>
          <w:p w:rsidR="00326974" w:rsidRDefault="00ED4525" w:rsidP="00326974">
            <w:pPr>
              <w:overflowPunct w:val="0"/>
              <w:autoSpaceDE w:val="0"/>
              <w:autoSpaceDN w:val="0"/>
              <w:adjustRightInd w:val="0"/>
              <w:spacing w:after="0"/>
              <w:textAlignment w:val="baseline"/>
              <w:rPr>
                <w:rStyle w:val="Hypertextovodkaz"/>
                <w:rFonts w:cs="Arial"/>
                <w:sz w:val="18"/>
                <w:szCs w:val="18"/>
              </w:rPr>
            </w:pPr>
            <w:hyperlink r:id="rId14" w:history="1">
              <w:r w:rsidR="00326974" w:rsidRPr="00326974">
                <w:rPr>
                  <w:rStyle w:val="Hypertextovodkaz"/>
                  <w:rFonts w:cs="Arial"/>
                  <w:sz w:val="18"/>
                  <w:szCs w:val="18"/>
                </w:rPr>
                <w:t>josef.paul@ceproas.cz</w:t>
              </w:r>
            </w:hyperlink>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Pr>
                <w:rStyle w:val="Hypertextovodkaz"/>
                <w:rFonts w:cs="Arial"/>
                <w:sz w:val="18"/>
                <w:szCs w:val="18"/>
              </w:rPr>
              <w:t>petr.cekal@ceproas.c</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předání a převzetí díla</w:t>
            </w:r>
          </w:p>
        </w:tc>
        <w:tc>
          <w:tcPr>
            <w:tcW w:w="2410" w:type="dxa"/>
          </w:tcPr>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Václav Polanka</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Josef Paul</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Petr Čekal</w:t>
            </w:r>
          </w:p>
        </w:tc>
        <w:tc>
          <w:tcPr>
            <w:tcW w:w="1839" w:type="dxa"/>
          </w:tcPr>
          <w:p w:rsidR="00326974" w:rsidRPr="00326974" w:rsidRDefault="00326974" w:rsidP="00326974">
            <w:pPr>
              <w:overflowPunct w:val="0"/>
              <w:autoSpaceDE w:val="0"/>
              <w:autoSpaceDN w:val="0"/>
              <w:adjustRightInd w:val="0"/>
              <w:spacing w:after="0"/>
              <w:textAlignment w:val="baseline"/>
              <w:rPr>
                <w:rFonts w:cs="Arial"/>
                <w:color w:val="010101"/>
                <w:sz w:val="18"/>
                <w:szCs w:val="18"/>
              </w:rPr>
            </w:pPr>
            <w:r w:rsidRPr="00326974">
              <w:rPr>
                <w:rFonts w:cs="Arial"/>
                <w:color w:val="010101"/>
                <w:sz w:val="18"/>
                <w:szCs w:val="18"/>
              </w:rPr>
              <w:t>724 006 221</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10101"/>
                <w:sz w:val="18"/>
                <w:szCs w:val="18"/>
              </w:rPr>
              <w:t>602 651 850</w:t>
            </w:r>
          </w:p>
        </w:tc>
        <w:tc>
          <w:tcPr>
            <w:tcW w:w="2460" w:type="dxa"/>
          </w:tcPr>
          <w:p w:rsidR="00326974" w:rsidRPr="00326974" w:rsidRDefault="00ED4525" w:rsidP="00326974">
            <w:pPr>
              <w:overflowPunct w:val="0"/>
              <w:autoSpaceDE w:val="0"/>
              <w:autoSpaceDN w:val="0"/>
              <w:adjustRightInd w:val="0"/>
              <w:spacing w:after="0"/>
              <w:textAlignment w:val="baseline"/>
              <w:rPr>
                <w:rFonts w:cs="Arial"/>
                <w:color w:val="000000" w:themeColor="text1"/>
                <w:sz w:val="18"/>
                <w:szCs w:val="18"/>
              </w:rPr>
            </w:pPr>
            <w:hyperlink r:id="rId15" w:history="1">
              <w:r w:rsidR="00326974" w:rsidRPr="00326974">
                <w:rPr>
                  <w:rStyle w:val="Hypertextovodkaz"/>
                  <w:rFonts w:cs="Arial"/>
                  <w:sz w:val="18"/>
                  <w:szCs w:val="18"/>
                </w:rPr>
                <w:t>vaclav.polanka@ceproas.cz</w:t>
              </w:r>
            </w:hyperlink>
          </w:p>
          <w:p w:rsidR="00326974" w:rsidRDefault="00ED4525" w:rsidP="00326974">
            <w:pPr>
              <w:overflowPunct w:val="0"/>
              <w:autoSpaceDE w:val="0"/>
              <w:autoSpaceDN w:val="0"/>
              <w:adjustRightInd w:val="0"/>
              <w:spacing w:after="0"/>
              <w:textAlignment w:val="baseline"/>
              <w:rPr>
                <w:rStyle w:val="Hypertextovodkaz"/>
                <w:rFonts w:cs="Arial"/>
                <w:sz w:val="18"/>
                <w:szCs w:val="18"/>
              </w:rPr>
            </w:pPr>
            <w:hyperlink r:id="rId16" w:history="1">
              <w:r w:rsidR="00326974" w:rsidRPr="00326974">
                <w:rPr>
                  <w:rStyle w:val="Hypertextovodkaz"/>
                  <w:rFonts w:cs="Arial"/>
                  <w:sz w:val="18"/>
                  <w:szCs w:val="18"/>
                </w:rPr>
                <w:t>josef.paul@ceproas.cz</w:t>
              </w:r>
            </w:hyperlink>
          </w:p>
          <w:p w:rsidR="00326974" w:rsidRPr="00326974" w:rsidRDefault="00326974" w:rsidP="00326974">
            <w:pPr>
              <w:overflowPunct w:val="0"/>
              <w:autoSpaceDE w:val="0"/>
              <w:autoSpaceDN w:val="0"/>
              <w:adjustRightInd w:val="0"/>
              <w:spacing w:after="0"/>
              <w:textAlignment w:val="baseline"/>
              <w:rPr>
                <w:rStyle w:val="Odkaznakoment"/>
                <w:rFonts w:cs="Arial"/>
                <w:color w:val="000000" w:themeColor="text1"/>
                <w:sz w:val="18"/>
                <w:szCs w:val="18"/>
              </w:rPr>
            </w:pPr>
            <w:r>
              <w:rPr>
                <w:rStyle w:val="Hypertextovodkaz"/>
                <w:rFonts w:cs="Arial"/>
                <w:sz w:val="18"/>
                <w:szCs w:val="18"/>
              </w:rPr>
              <w:t>petr.cekal@ceproas.cz</w:t>
            </w: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dodržování bezpečnostních opatření (včetně BOZP)</w:t>
            </w:r>
          </w:p>
        </w:tc>
        <w:tc>
          <w:tcPr>
            <w:tcW w:w="241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 xml:space="preserve">Ivo Novák </w:t>
            </w:r>
          </w:p>
        </w:tc>
        <w:tc>
          <w:tcPr>
            <w:tcW w:w="1839"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602 309 068</w:t>
            </w:r>
          </w:p>
        </w:tc>
        <w:tc>
          <w:tcPr>
            <w:tcW w:w="2460" w:type="dxa"/>
          </w:tcPr>
          <w:p w:rsidR="00326974" w:rsidRPr="00326974" w:rsidRDefault="00ED4525" w:rsidP="004D6A21">
            <w:pPr>
              <w:overflowPunct w:val="0"/>
              <w:autoSpaceDE w:val="0"/>
              <w:autoSpaceDN w:val="0"/>
              <w:adjustRightInd w:val="0"/>
              <w:textAlignment w:val="baseline"/>
              <w:rPr>
                <w:rStyle w:val="Odkaznakoment"/>
                <w:rFonts w:cs="Arial"/>
                <w:color w:val="000000" w:themeColor="text1"/>
                <w:sz w:val="18"/>
                <w:szCs w:val="18"/>
              </w:rPr>
            </w:pPr>
            <w:hyperlink r:id="rId17" w:history="1">
              <w:r w:rsidR="00326974" w:rsidRPr="00326974">
                <w:rPr>
                  <w:rStyle w:val="Hypertextovodkaz"/>
                  <w:rFonts w:cs="Arial"/>
                  <w:sz w:val="18"/>
                  <w:szCs w:val="18"/>
                </w:rPr>
                <w:t>ivo.novak@ceproas.cz</w:t>
              </w:r>
            </w:hyperlink>
          </w:p>
          <w:p w:rsidR="00326974" w:rsidRPr="00326974" w:rsidRDefault="00326974" w:rsidP="004D6A21">
            <w:pPr>
              <w:overflowPunct w:val="0"/>
              <w:autoSpaceDE w:val="0"/>
              <w:autoSpaceDN w:val="0"/>
              <w:adjustRightInd w:val="0"/>
              <w:textAlignment w:val="baseline"/>
              <w:rPr>
                <w:rStyle w:val="Odkaznakoment"/>
                <w:rFonts w:cs="Arial"/>
                <w:color w:val="000000" w:themeColor="text1"/>
                <w:sz w:val="18"/>
                <w:szCs w:val="18"/>
              </w:rPr>
            </w:pPr>
          </w:p>
        </w:tc>
      </w:tr>
    </w:tbl>
    <w:p w:rsidR="00C30D59" w:rsidRDefault="00C30D59" w:rsidP="00C30D59">
      <w:r w:rsidRPr="00C30D59">
        <w:t>(dále jen „</w:t>
      </w:r>
      <w:r w:rsidRPr="00C30D59">
        <w:rPr>
          <w:b/>
          <w:i/>
        </w:rPr>
        <w:t>Objednatel</w:t>
      </w:r>
      <w:r w:rsidRPr="00C30D59">
        <w:t>“)</w:t>
      </w:r>
    </w:p>
    <w:p w:rsidR="00C30D59" w:rsidRDefault="00C30D59" w:rsidP="00C30D59"/>
    <w:p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rsidR="00C30D59" w:rsidRDefault="00C30D59" w:rsidP="00C30D59">
      <w:pPr>
        <w:overflowPunct w:val="0"/>
        <w:autoSpaceDE w:val="0"/>
        <w:autoSpaceDN w:val="0"/>
        <w:adjustRightInd w:val="0"/>
        <w:spacing w:after="0"/>
        <w:textAlignment w:val="baseline"/>
        <w:rPr>
          <w:rFonts w:cs="Arial"/>
          <w:b/>
          <w:color w:val="000000"/>
        </w:rPr>
      </w:pPr>
    </w:p>
    <w:p w:rsidR="00C30D59" w:rsidRPr="005319F5" w:rsidRDefault="00C30D59" w:rsidP="00C30D59">
      <w:pPr>
        <w:pStyle w:val="Odstavec2"/>
        <w:rPr>
          <w:highlight w:val="yellow"/>
        </w:rPr>
      </w:pPr>
      <w:r>
        <w:t>Zhotovitel:</w:t>
      </w:r>
      <w:r>
        <w:tab/>
      </w:r>
      <w:r>
        <w:tab/>
      </w:r>
      <w:r>
        <w:tab/>
      </w:r>
      <w:r w:rsidR="005319F5" w:rsidRPr="005319F5">
        <w:rPr>
          <w:b/>
          <w:highlight w:val="yellow"/>
        </w:rPr>
        <w:t>…………………..</w:t>
      </w:r>
    </w:p>
    <w:p w:rsidR="00C30D59" w:rsidRPr="005319F5" w:rsidRDefault="00C30D59" w:rsidP="00C30D59">
      <w:pPr>
        <w:ind w:left="283" w:firstLine="284"/>
        <w:rPr>
          <w:highlight w:val="yellow"/>
        </w:rPr>
      </w:pPr>
      <w:r w:rsidRPr="005319F5">
        <w:rPr>
          <w:highlight w:val="yellow"/>
        </w:rPr>
        <w:t>se sídlem:</w:t>
      </w:r>
      <w:r w:rsidRPr="005319F5">
        <w:rPr>
          <w:highlight w:val="yellow"/>
        </w:rPr>
        <w:tab/>
      </w:r>
      <w:r w:rsidRPr="005319F5">
        <w:rPr>
          <w:highlight w:val="yellow"/>
        </w:rPr>
        <w:tab/>
      </w:r>
      <w:r w:rsidRPr="005319F5">
        <w:rPr>
          <w:highlight w:val="yellow"/>
        </w:rPr>
        <w:tab/>
      </w:r>
      <w:r w:rsidR="005319F5" w:rsidRPr="005319F5">
        <w:rPr>
          <w:highlight w:val="yellow"/>
        </w:rPr>
        <w:t>……………………………..</w:t>
      </w:r>
    </w:p>
    <w:p w:rsidR="00C30D59" w:rsidRPr="005319F5" w:rsidRDefault="00C30D59" w:rsidP="00C30D59">
      <w:pPr>
        <w:ind w:left="283" w:firstLine="284"/>
        <w:rPr>
          <w:highlight w:val="yellow"/>
        </w:rPr>
      </w:pPr>
      <w:r w:rsidRPr="005319F5">
        <w:rPr>
          <w:highlight w:val="yellow"/>
        </w:rPr>
        <w:t>zapsaná:</w:t>
      </w:r>
      <w:r w:rsidRPr="005319F5">
        <w:rPr>
          <w:highlight w:val="yellow"/>
        </w:rPr>
        <w:tab/>
      </w:r>
      <w:r w:rsidRPr="005319F5">
        <w:rPr>
          <w:highlight w:val="yellow"/>
        </w:rPr>
        <w:tab/>
      </w:r>
      <w:r w:rsidRPr="005319F5">
        <w:rPr>
          <w:highlight w:val="yellow"/>
        </w:rPr>
        <w:tab/>
      </w:r>
      <w:r w:rsidRPr="005319F5">
        <w:rPr>
          <w:highlight w:val="yellow"/>
        </w:rPr>
        <w:tab/>
        <w:t xml:space="preserve">Obchodní </w:t>
      </w:r>
      <w:r w:rsidR="005319F5" w:rsidRPr="005319F5">
        <w:rPr>
          <w:highlight w:val="yellow"/>
        </w:rPr>
        <w:t>…………….</w:t>
      </w:r>
      <w:r w:rsidR="00AB776A" w:rsidRPr="005319F5">
        <w:rPr>
          <w:highlight w:val="yellow"/>
        </w:rPr>
        <w:t xml:space="preserve"> soudu </w:t>
      </w:r>
      <w:r w:rsidR="005319F5" w:rsidRPr="005319F5">
        <w:rPr>
          <w:highlight w:val="yellow"/>
        </w:rPr>
        <w:t>…………</w:t>
      </w:r>
      <w:r w:rsidR="00AB776A" w:rsidRPr="005319F5">
        <w:rPr>
          <w:highlight w:val="yellow"/>
        </w:rPr>
        <w:t xml:space="preserve">, </w:t>
      </w:r>
      <w:r w:rsidRPr="005319F5">
        <w:rPr>
          <w:highlight w:val="yellow"/>
        </w:rPr>
        <w:t xml:space="preserve">oddíl </w:t>
      </w:r>
      <w:r w:rsidR="005319F5" w:rsidRPr="005319F5">
        <w:rPr>
          <w:highlight w:val="yellow"/>
        </w:rPr>
        <w:t>…</w:t>
      </w:r>
      <w:r w:rsidRPr="005319F5">
        <w:rPr>
          <w:highlight w:val="yellow"/>
        </w:rPr>
        <w:t xml:space="preserve">, vložka </w:t>
      </w:r>
      <w:r w:rsidR="005319F5" w:rsidRPr="005319F5">
        <w:rPr>
          <w:highlight w:val="yellow"/>
        </w:rPr>
        <w:t>……………..</w:t>
      </w:r>
      <w:r w:rsidRPr="005319F5">
        <w:rPr>
          <w:highlight w:val="yellow"/>
        </w:rPr>
        <w:t>.</w:t>
      </w:r>
    </w:p>
    <w:p w:rsidR="00C30D59" w:rsidRPr="005319F5" w:rsidRDefault="00C30D59" w:rsidP="00C30D59">
      <w:pPr>
        <w:ind w:left="283" w:firstLine="284"/>
        <w:rPr>
          <w:highlight w:val="yellow"/>
        </w:rPr>
      </w:pPr>
      <w:r w:rsidRPr="005319F5">
        <w:rPr>
          <w:highlight w:val="yellow"/>
        </w:rPr>
        <w:t>bankovní spojení:</w:t>
      </w:r>
      <w:r w:rsidRPr="005319F5">
        <w:rPr>
          <w:highlight w:val="yellow"/>
        </w:rPr>
        <w:tab/>
      </w:r>
      <w:r w:rsidR="005319F5" w:rsidRPr="005319F5">
        <w:rPr>
          <w:highlight w:val="yellow"/>
        </w:rPr>
        <w:t>…………………………</w:t>
      </w:r>
      <w:r w:rsidR="00AB776A" w:rsidRPr="005319F5">
        <w:rPr>
          <w:highlight w:val="yellow"/>
        </w:rPr>
        <w:t>.</w:t>
      </w:r>
    </w:p>
    <w:p w:rsidR="00C30D59" w:rsidRDefault="00C30D59" w:rsidP="00C30D59">
      <w:pPr>
        <w:ind w:left="283" w:firstLine="284"/>
      </w:pPr>
      <w:r w:rsidRPr="005319F5">
        <w:rPr>
          <w:highlight w:val="yellow"/>
        </w:rPr>
        <w:lastRenderedPageBreak/>
        <w:t>č.</w:t>
      </w:r>
      <w:r w:rsidR="00326974" w:rsidRPr="005319F5">
        <w:rPr>
          <w:highlight w:val="yellow"/>
        </w:rPr>
        <w:t xml:space="preserve"> </w:t>
      </w:r>
      <w:r w:rsidRPr="005319F5">
        <w:rPr>
          <w:highlight w:val="yellow"/>
        </w:rPr>
        <w:t>účtu:</w:t>
      </w:r>
      <w:r w:rsidRPr="005319F5">
        <w:rPr>
          <w:highlight w:val="yellow"/>
        </w:rPr>
        <w:tab/>
      </w:r>
      <w:r w:rsidRPr="005319F5">
        <w:rPr>
          <w:highlight w:val="yellow"/>
        </w:rPr>
        <w:tab/>
      </w:r>
      <w:r w:rsidRPr="005319F5">
        <w:rPr>
          <w:highlight w:val="yellow"/>
        </w:rPr>
        <w:tab/>
      </w:r>
      <w:r w:rsidRPr="005319F5">
        <w:rPr>
          <w:highlight w:val="yellow"/>
        </w:rPr>
        <w:tab/>
      </w:r>
      <w:r w:rsidR="005319F5" w:rsidRPr="005319F5">
        <w:rPr>
          <w:highlight w:val="yellow"/>
        </w:rPr>
        <w:t>………………………..</w:t>
      </w:r>
    </w:p>
    <w:p w:rsidR="00AB776A" w:rsidRPr="005319F5" w:rsidRDefault="00C30D59" w:rsidP="00C30D59">
      <w:pPr>
        <w:ind w:left="283" w:firstLine="284"/>
        <w:rPr>
          <w:highlight w:val="yellow"/>
        </w:rPr>
      </w:pPr>
      <w:r>
        <w:t>IČ</w:t>
      </w:r>
      <w:r w:rsidRPr="005319F5">
        <w:rPr>
          <w:highlight w:val="yellow"/>
        </w:rPr>
        <w:t>:</w:t>
      </w:r>
      <w:r w:rsidRPr="005319F5">
        <w:rPr>
          <w:highlight w:val="yellow"/>
        </w:rPr>
        <w:tab/>
      </w:r>
      <w:r w:rsidRPr="005319F5">
        <w:rPr>
          <w:highlight w:val="yellow"/>
        </w:rPr>
        <w:tab/>
      </w:r>
      <w:r w:rsidRPr="005319F5">
        <w:rPr>
          <w:highlight w:val="yellow"/>
        </w:rPr>
        <w:tab/>
      </w:r>
      <w:r w:rsidRPr="005319F5">
        <w:rPr>
          <w:highlight w:val="yellow"/>
        </w:rPr>
        <w:tab/>
      </w:r>
      <w:r w:rsidRPr="005319F5">
        <w:rPr>
          <w:highlight w:val="yellow"/>
        </w:rPr>
        <w:tab/>
      </w:r>
      <w:r w:rsidRPr="005319F5">
        <w:rPr>
          <w:highlight w:val="yellow"/>
        </w:rPr>
        <w:tab/>
      </w:r>
      <w:r w:rsidR="005319F5" w:rsidRPr="005319F5">
        <w:rPr>
          <w:highlight w:val="yellow"/>
        </w:rPr>
        <w:t>…………………….</w:t>
      </w:r>
    </w:p>
    <w:p w:rsidR="00AB776A" w:rsidRPr="005319F5" w:rsidRDefault="00C30D59" w:rsidP="00AB776A">
      <w:pPr>
        <w:ind w:left="283" w:firstLine="284"/>
        <w:rPr>
          <w:highlight w:val="yellow"/>
        </w:rPr>
      </w:pPr>
      <w:r w:rsidRPr="005319F5">
        <w:rPr>
          <w:highlight w:val="yellow"/>
        </w:rPr>
        <w:t>DIČ:</w:t>
      </w:r>
      <w:r w:rsidRPr="005319F5">
        <w:rPr>
          <w:highlight w:val="yellow"/>
        </w:rPr>
        <w:tab/>
      </w:r>
      <w:r w:rsidRPr="005319F5">
        <w:rPr>
          <w:highlight w:val="yellow"/>
        </w:rPr>
        <w:tab/>
      </w:r>
      <w:r w:rsidRPr="005319F5">
        <w:rPr>
          <w:highlight w:val="yellow"/>
        </w:rPr>
        <w:tab/>
      </w:r>
      <w:r w:rsidRPr="005319F5">
        <w:rPr>
          <w:highlight w:val="yellow"/>
        </w:rPr>
        <w:tab/>
      </w:r>
      <w:r w:rsidRPr="005319F5">
        <w:rPr>
          <w:highlight w:val="yellow"/>
        </w:rPr>
        <w:tab/>
      </w:r>
      <w:r w:rsidR="005319F5" w:rsidRPr="005319F5">
        <w:rPr>
          <w:highlight w:val="yellow"/>
        </w:rPr>
        <w:t>……………………….</w:t>
      </w:r>
    </w:p>
    <w:p w:rsidR="00C30D59" w:rsidRDefault="00734A58" w:rsidP="0060340F">
      <w:pPr>
        <w:ind w:left="283" w:firstLine="284"/>
      </w:pPr>
      <w:r w:rsidRPr="005319F5">
        <w:rPr>
          <w:highlight w:val="yellow"/>
        </w:rPr>
        <w:t>zastupující</w:t>
      </w:r>
      <w:r w:rsidR="00C30D59" w:rsidRPr="005319F5">
        <w:rPr>
          <w:highlight w:val="yellow"/>
        </w:rPr>
        <w:t>:</w:t>
      </w:r>
      <w:r w:rsidR="00C30D59" w:rsidRPr="005319F5">
        <w:rPr>
          <w:highlight w:val="yellow"/>
        </w:rPr>
        <w:tab/>
      </w:r>
      <w:r w:rsidR="00C30D59" w:rsidRPr="005319F5">
        <w:rPr>
          <w:highlight w:val="yellow"/>
        </w:rPr>
        <w:tab/>
      </w:r>
      <w:r w:rsidR="00C30D59" w:rsidRPr="005319F5">
        <w:rPr>
          <w:highlight w:val="yellow"/>
        </w:rPr>
        <w:tab/>
      </w:r>
      <w:r w:rsidR="005319F5" w:rsidRPr="005319F5">
        <w:rPr>
          <w:highlight w:val="yellow"/>
        </w:rPr>
        <w:t>…………………………..</w:t>
      </w:r>
    </w:p>
    <w:p w:rsidR="00C30D59" w:rsidRDefault="00C30D59" w:rsidP="00C30D59">
      <w:r w:rsidRPr="00C30D59">
        <w:t>Osoby oprávněné jednat za zhotovitele v rámci uzavřené smlouvy o dílo:</w:t>
      </w:r>
    </w:p>
    <w:tbl>
      <w:tblPr>
        <w:tblStyle w:val="Mkatabulky"/>
        <w:tblW w:w="0" w:type="auto"/>
        <w:tblLook w:val="04A0" w:firstRow="1" w:lastRow="0" w:firstColumn="1" w:lastColumn="0" w:noHBand="0" w:noVBand="1"/>
      </w:tblPr>
      <w:tblGrid>
        <w:gridCol w:w="2660"/>
        <w:gridCol w:w="2410"/>
        <w:gridCol w:w="1839"/>
        <w:gridCol w:w="2303"/>
      </w:tblGrid>
      <w:tr w:rsidR="00C30D59" w:rsidRPr="009A21C7" w:rsidTr="00BA59A8">
        <w:trPr>
          <w:trHeight w:val="438"/>
        </w:trPr>
        <w:tc>
          <w:tcPr>
            <w:tcW w:w="2660" w:type="dxa"/>
            <w:vAlign w:val="center"/>
          </w:tcPr>
          <w:p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ve věcech:</w:t>
            </w:r>
          </w:p>
        </w:tc>
        <w:tc>
          <w:tcPr>
            <w:tcW w:w="2410" w:type="dxa"/>
            <w:vAlign w:val="center"/>
          </w:tcPr>
          <w:p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jméno a příjmení:</w:t>
            </w:r>
          </w:p>
        </w:tc>
        <w:tc>
          <w:tcPr>
            <w:tcW w:w="1839" w:type="dxa"/>
            <w:vAlign w:val="center"/>
          </w:tcPr>
          <w:p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telefon:</w:t>
            </w:r>
          </w:p>
        </w:tc>
        <w:tc>
          <w:tcPr>
            <w:tcW w:w="2303" w:type="dxa"/>
            <w:vAlign w:val="center"/>
          </w:tcPr>
          <w:p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e-mail:</w:t>
            </w:r>
          </w:p>
        </w:tc>
      </w:tr>
      <w:tr w:rsidR="00C30D59" w:rsidRPr="00E45F9F" w:rsidTr="00BA59A8">
        <w:tc>
          <w:tcPr>
            <w:tcW w:w="2660" w:type="dxa"/>
          </w:tcPr>
          <w:p w:rsidR="00C30D59" w:rsidRPr="005319F5" w:rsidRDefault="00C30D59" w:rsidP="00BA59A8">
            <w:pPr>
              <w:overflowPunct w:val="0"/>
              <w:autoSpaceDE w:val="0"/>
              <w:autoSpaceDN w:val="0"/>
              <w:adjustRightInd w:val="0"/>
              <w:textAlignment w:val="baseline"/>
              <w:rPr>
                <w:rFonts w:cs="Arial"/>
                <w:color w:val="000000"/>
                <w:sz w:val="20"/>
                <w:szCs w:val="20"/>
                <w:highlight w:val="yellow"/>
              </w:rPr>
            </w:pPr>
            <w:r w:rsidRPr="005319F5">
              <w:rPr>
                <w:rFonts w:cs="Arial"/>
                <w:color w:val="000000"/>
                <w:sz w:val="20"/>
                <w:szCs w:val="20"/>
                <w:highlight w:val="yellow"/>
              </w:rPr>
              <w:t>smluvních</w:t>
            </w:r>
          </w:p>
        </w:tc>
        <w:tc>
          <w:tcPr>
            <w:tcW w:w="2410" w:type="dxa"/>
          </w:tcPr>
          <w:p w:rsidR="00C30D59" w:rsidRPr="005319F5" w:rsidRDefault="00C30D59" w:rsidP="00AB776A">
            <w:pPr>
              <w:overflowPunct w:val="0"/>
              <w:autoSpaceDE w:val="0"/>
              <w:autoSpaceDN w:val="0"/>
              <w:adjustRightInd w:val="0"/>
              <w:textAlignment w:val="baseline"/>
              <w:rPr>
                <w:rFonts w:cs="Arial"/>
                <w:color w:val="000000"/>
                <w:sz w:val="20"/>
                <w:szCs w:val="20"/>
                <w:highlight w:val="yellow"/>
              </w:rPr>
            </w:pPr>
          </w:p>
        </w:tc>
        <w:tc>
          <w:tcPr>
            <w:tcW w:w="1839" w:type="dxa"/>
          </w:tcPr>
          <w:p w:rsidR="00C30D59" w:rsidRPr="00E45F9F" w:rsidRDefault="00C30D59" w:rsidP="00BA59A8">
            <w:pPr>
              <w:overflowPunct w:val="0"/>
              <w:autoSpaceDE w:val="0"/>
              <w:autoSpaceDN w:val="0"/>
              <w:adjustRightInd w:val="0"/>
              <w:textAlignment w:val="baseline"/>
              <w:rPr>
                <w:rFonts w:cs="Arial"/>
                <w:color w:val="000000"/>
                <w:sz w:val="20"/>
                <w:szCs w:val="20"/>
              </w:rPr>
            </w:pPr>
          </w:p>
        </w:tc>
        <w:tc>
          <w:tcPr>
            <w:tcW w:w="2303" w:type="dxa"/>
          </w:tcPr>
          <w:p w:rsidR="00E45F9F" w:rsidRPr="00E45F9F" w:rsidRDefault="00E45F9F" w:rsidP="00E45F9F">
            <w:pPr>
              <w:overflowPunct w:val="0"/>
              <w:autoSpaceDE w:val="0"/>
              <w:autoSpaceDN w:val="0"/>
              <w:adjustRightInd w:val="0"/>
              <w:textAlignment w:val="baseline"/>
              <w:rPr>
                <w:rFonts w:cs="Arial"/>
                <w:color w:val="000000"/>
                <w:sz w:val="20"/>
                <w:szCs w:val="20"/>
              </w:rPr>
            </w:pPr>
          </w:p>
        </w:tc>
      </w:tr>
      <w:tr w:rsidR="00C30D59" w:rsidRPr="00E45F9F" w:rsidTr="00BA59A8">
        <w:tc>
          <w:tcPr>
            <w:tcW w:w="2660" w:type="dxa"/>
          </w:tcPr>
          <w:p w:rsidR="00C30D59" w:rsidRPr="005319F5" w:rsidRDefault="00C30D59" w:rsidP="00BA59A8">
            <w:pPr>
              <w:overflowPunct w:val="0"/>
              <w:autoSpaceDE w:val="0"/>
              <w:autoSpaceDN w:val="0"/>
              <w:adjustRightInd w:val="0"/>
              <w:textAlignment w:val="baseline"/>
              <w:rPr>
                <w:rFonts w:cs="Arial"/>
                <w:color w:val="000000"/>
                <w:sz w:val="20"/>
                <w:szCs w:val="20"/>
                <w:highlight w:val="yellow"/>
              </w:rPr>
            </w:pPr>
            <w:r w:rsidRPr="005319F5">
              <w:rPr>
                <w:rFonts w:cs="Arial"/>
                <w:color w:val="000000"/>
                <w:sz w:val="20"/>
                <w:szCs w:val="20"/>
                <w:highlight w:val="yellow"/>
              </w:rPr>
              <w:t xml:space="preserve">technických </w:t>
            </w:r>
          </w:p>
        </w:tc>
        <w:tc>
          <w:tcPr>
            <w:tcW w:w="2410" w:type="dxa"/>
          </w:tcPr>
          <w:p w:rsidR="00C30D59" w:rsidRPr="005319F5" w:rsidRDefault="00C30D59" w:rsidP="00E45F9F">
            <w:pPr>
              <w:overflowPunct w:val="0"/>
              <w:autoSpaceDE w:val="0"/>
              <w:autoSpaceDN w:val="0"/>
              <w:adjustRightInd w:val="0"/>
              <w:textAlignment w:val="baseline"/>
              <w:rPr>
                <w:rFonts w:cs="Arial"/>
                <w:color w:val="000000"/>
                <w:sz w:val="20"/>
                <w:szCs w:val="20"/>
                <w:highlight w:val="yellow"/>
              </w:rPr>
            </w:pPr>
          </w:p>
        </w:tc>
        <w:tc>
          <w:tcPr>
            <w:tcW w:w="1839" w:type="dxa"/>
          </w:tcPr>
          <w:p w:rsidR="00C30D59" w:rsidRPr="00E45F9F" w:rsidRDefault="00C30D59" w:rsidP="00BA59A8">
            <w:pPr>
              <w:overflowPunct w:val="0"/>
              <w:autoSpaceDE w:val="0"/>
              <w:autoSpaceDN w:val="0"/>
              <w:adjustRightInd w:val="0"/>
              <w:textAlignment w:val="baseline"/>
              <w:rPr>
                <w:rFonts w:cs="Arial"/>
                <w:color w:val="000000"/>
                <w:sz w:val="20"/>
                <w:szCs w:val="20"/>
              </w:rPr>
            </w:pPr>
          </w:p>
        </w:tc>
        <w:tc>
          <w:tcPr>
            <w:tcW w:w="2303" w:type="dxa"/>
          </w:tcPr>
          <w:p w:rsidR="00E45F9F" w:rsidRPr="00E45F9F" w:rsidRDefault="00E45F9F" w:rsidP="00E45F9F">
            <w:pPr>
              <w:overflowPunct w:val="0"/>
              <w:autoSpaceDE w:val="0"/>
              <w:autoSpaceDN w:val="0"/>
              <w:adjustRightInd w:val="0"/>
              <w:textAlignment w:val="baseline"/>
              <w:rPr>
                <w:rFonts w:cs="Arial"/>
                <w:color w:val="000000"/>
                <w:sz w:val="20"/>
                <w:szCs w:val="20"/>
              </w:rPr>
            </w:pPr>
          </w:p>
        </w:tc>
      </w:tr>
      <w:tr w:rsidR="00C30D59" w:rsidRPr="00E45F9F" w:rsidTr="00BA59A8">
        <w:tc>
          <w:tcPr>
            <w:tcW w:w="2660" w:type="dxa"/>
          </w:tcPr>
          <w:p w:rsidR="00C30D59" w:rsidRPr="005319F5" w:rsidRDefault="00C30D59" w:rsidP="00BA59A8">
            <w:pPr>
              <w:overflowPunct w:val="0"/>
              <w:autoSpaceDE w:val="0"/>
              <w:autoSpaceDN w:val="0"/>
              <w:adjustRightInd w:val="0"/>
              <w:textAlignment w:val="baseline"/>
              <w:rPr>
                <w:rFonts w:cs="Arial"/>
                <w:color w:val="000000"/>
                <w:sz w:val="20"/>
                <w:szCs w:val="20"/>
                <w:highlight w:val="yellow"/>
              </w:rPr>
            </w:pPr>
            <w:r w:rsidRPr="005319F5">
              <w:rPr>
                <w:rFonts w:cs="Arial"/>
                <w:color w:val="000000"/>
                <w:sz w:val="20"/>
                <w:szCs w:val="20"/>
                <w:highlight w:val="yellow"/>
              </w:rPr>
              <w:t>zapisovat do deníku</w:t>
            </w:r>
          </w:p>
        </w:tc>
        <w:tc>
          <w:tcPr>
            <w:tcW w:w="2410" w:type="dxa"/>
          </w:tcPr>
          <w:p w:rsidR="00E45F9F" w:rsidRPr="005319F5" w:rsidRDefault="00E45F9F" w:rsidP="00E45F9F">
            <w:pPr>
              <w:overflowPunct w:val="0"/>
              <w:autoSpaceDE w:val="0"/>
              <w:autoSpaceDN w:val="0"/>
              <w:adjustRightInd w:val="0"/>
              <w:textAlignment w:val="baseline"/>
              <w:rPr>
                <w:rFonts w:cs="Arial"/>
                <w:color w:val="000000"/>
                <w:sz w:val="20"/>
                <w:szCs w:val="20"/>
                <w:highlight w:val="yellow"/>
              </w:rPr>
            </w:pPr>
          </w:p>
        </w:tc>
        <w:tc>
          <w:tcPr>
            <w:tcW w:w="1839" w:type="dxa"/>
          </w:tcPr>
          <w:p w:rsidR="00E45F9F" w:rsidRPr="00E45F9F" w:rsidRDefault="00E45F9F" w:rsidP="00E45F9F">
            <w:pPr>
              <w:overflowPunct w:val="0"/>
              <w:autoSpaceDE w:val="0"/>
              <w:autoSpaceDN w:val="0"/>
              <w:adjustRightInd w:val="0"/>
              <w:spacing w:after="0"/>
              <w:textAlignment w:val="baseline"/>
              <w:rPr>
                <w:rFonts w:cs="Arial"/>
                <w:color w:val="000000"/>
                <w:sz w:val="20"/>
                <w:szCs w:val="20"/>
              </w:rPr>
            </w:pPr>
          </w:p>
        </w:tc>
        <w:tc>
          <w:tcPr>
            <w:tcW w:w="2303" w:type="dxa"/>
          </w:tcPr>
          <w:p w:rsidR="00E45F9F" w:rsidRPr="00E45F9F" w:rsidRDefault="00E45F9F" w:rsidP="00E45F9F">
            <w:pPr>
              <w:overflowPunct w:val="0"/>
              <w:autoSpaceDE w:val="0"/>
              <w:autoSpaceDN w:val="0"/>
              <w:adjustRightInd w:val="0"/>
              <w:spacing w:after="0"/>
              <w:textAlignment w:val="baseline"/>
              <w:rPr>
                <w:rFonts w:cs="Arial"/>
                <w:color w:val="000000"/>
                <w:sz w:val="20"/>
                <w:szCs w:val="20"/>
              </w:rPr>
            </w:pPr>
          </w:p>
        </w:tc>
      </w:tr>
      <w:tr w:rsidR="00E45F9F" w:rsidRPr="00E45F9F" w:rsidTr="00BA59A8">
        <w:tc>
          <w:tcPr>
            <w:tcW w:w="2660" w:type="dxa"/>
          </w:tcPr>
          <w:p w:rsidR="00E45F9F" w:rsidRPr="005319F5" w:rsidRDefault="00E45F9F" w:rsidP="00BA59A8">
            <w:pPr>
              <w:overflowPunct w:val="0"/>
              <w:autoSpaceDE w:val="0"/>
              <w:autoSpaceDN w:val="0"/>
              <w:adjustRightInd w:val="0"/>
              <w:textAlignment w:val="baseline"/>
              <w:rPr>
                <w:rFonts w:cs="Arial"/>
                <w:color w:val="000000"/>
                <w:sz w:val="20"/>
                <w:szCs w:val="20"/>
                <w:highlight w:val="yellow"/>
              </w:rPr>
            </w:pPr>
            <w:r w:rsidRPr="005319F5">
              <w:rPr>
                <w:rFonts w:cs="Arial"/>
                <w:color w:val="000000"/>
                <w:sz w:val="20"/>
                <w:szCs w:val="20"/>
                <w:highlight w:val="yellow"/>
              </w:rPr>
              <w:t>předání a převzetí díla</w:t>
            </w:r>
          </w:p>
        </w:tc>
        <w:tc>
          <w:tcPr>
            <w:tcW w:w="2410" w:type="dxa"/>
          </w:tcPr>
          <w:p w:rsidR="00E45F9F" w:rsidRPr="005319F5" w:rsidRDefault="00E45F9F" w:rsidP="00FA21F7">
            <w:pPr>
              <w:overflowPunct w:val="0"/>
              <w:autoSpaceDE w:val="0"/>
              <w:autoSpaceDN w:val="0"/>
              <w:adjustRightInd w:val="0"/>
              <w:textAlignment w:val="baseline"/>
              <w:rPr>
                <w:rFonts w:cs="Arial"/>
                <w:color w:val="000000"/>
                <w:sz w:val="20"/>
                <w:szCs w:val="20"/>
                <w:highlight w:val="yellow"/>
              </w:rPr>
            </w:pPr>
          </w:p>
        </w:tc>
        <w:tc>
          <w:tcPr>
            <w:tcW w:w="1839" w:type="dxa"/>
          </w:tcPr>
          <w:p w:rsidR="00E45F9F" w:rsidRPr="00E45F9F" w:rsidRDefault="00E45F9F" w:rsidP="00FA21F7">
            <w:pPr>
              <w:overflowPunct w:val="0"/>
              <w:autoSpaceDE w:val="0"/>
              <w:autoSpaceDN w:val="0"/>
              <w:adjustRightInd w:val="0"/>
              <w:spacing w:after="0"/>
              <w:textAlignment w:val="baseline"/>
              <w:rPr>
                <w:rFonts w:cs="Arial"/>
                <w:color w:val="000000"/>
                <w:sz w:val="20"/>
                <w:szCs w:val="20"/>
              </w:rPr>
            </w:pPr>
          </w:p>
        </w:tc>
        <w:tc>
          <w:tcPr>
            <w:tcW w:w="2303" w:type="dxa"/>
          </w:tcPr>
          <w:p w:rsidR="00E45F9F" w:rsidRPr="00E45F9F" w:rsidRDefault="00E45F9F" w:rsidP="00E45F9F">
            <w:pPr>
              <w:overflowPunct w:val="0"/>
              <w:autoSpaceDE w:val="0"/>
              <w:autoSpaceDN w:val="0"/>
              <w:adjustRightInd w:val="0"/>
              <w:spacing w:after="0"/>
              <w:textAlignment w:val="baseline"/>
              <w:rPr>
                <w:rFonts w:cs="Arial"/>
                <w:color w:val="000000"/>
                <w:sz w:val="20"/>
                <w:szCs w:val="20"/>
              </w:rPr>
            </w:pPr>
          </w:p>
        </w:tc>
      </w:tr>
      <w:tr w:rsidR="00E45F9F" w:rsidRPr="00E45F9F" w:rsidTr="00BA59A8">
        <w:tc>
          <w:tcPr>
            <w:tcW w:w="2660" w:type="dxa"/>
          </w:tcPr>
          <w:p w:rsidR="00E45F9F" w:rsidRPr="005319F5" w:rsidRDefault="00E45F9F" w:rsidP="00BA59A8">
            <w:pPr>
              <w:overflowPunct w:val="0"/>
              <w:autoSpaceDE w:val="0"/>
              <w:autoSpaceDN w:val="0"/>
              <w:adjustRightInd w:val="0"/>
              <w:textAlignment w:val="baseline"/>
              <w:rPr>
                <w:rFonts w:cs="Arial"/>
                <w:color w:val="000000"/>
                <w:sz w:val="20"/>
                <w:szCs w:val="20"/>
                <w:highlight w:val="yellow"/>
              </w:rPr>
            </w:pPr>
            <w:r w:rsidRPr="005319F5">
              <w:rPr>
                <w:rFonts w:cs="Arial"/>
                <w:color w:val="000000"/>
                <w:sz w:val="20"/>
                <w:szCs w:val="20"/>
                <w:highlight w:val="yellow"/>
              </w:rPr>
              <w:t>dodržování bezpečnostních opatření (včetně BOZP)</w:t>
            </w:r>
          </w:p>
        </w:tc>
        <w:tc>
          <w:tcPr>
            <w:tcW w:w="2410" w:type="dxa"/>
          </w:tcPr>
          <w:p w:rsidR="00E45F9F" w:rsidRPr="005319F5" w:rsidRDefault="00E45F9F" w:rsidP="00BA59A8">
            <w:pPr>
              <w:overflowPunct w:val="0"/>
              <w:autoSpaceDE w:val="0"/>
              <w:autoSpaceDN w:val="0"/>
              <w:adjustRightInd w:val="0"/>
              <w:textAlignment w:val="baseline"/>
              <w:rPr>
                <w:rFonts w:cs="Arial"/>
                <w:color w:val="000000"/>
                <w:sz w:val="20"/>
                <w:szCs w:val="20"/>
                <w:highlight w:val="yellow"/>
              </w:rPr>
            </w:pPr>
          </w:p>
        </w:tc>
        <w:tc>
          <w:tcPr>
            <w:tcW w:w="1839" w:type="dxa"/>
          </w:tcPr>
          <w:p w:rsidR="00E45F9F" w:rsidRPr="00E45F9F" w:rsidRDefault="00E45F9F" w:rsidP="00BA59A8">
            <w:pPr>
              <w:overflowPunct w:val="0"/>
              <w:autoSpaceDE w:val="0"/>
              <w:autoSpaceDN w:val="0"/>
              <w:adjustRightInd w:val="0"/>
              <w:textAlignment w:val="baseline"/>
              <w:rPr>
                <w:rFonts w:cs="Arial"/>
                <w:color w:val="000000"/>
                <w:sz w:val="20"/>
                <w:szCs w:val="20"/>
              </w:rPr>
            </w:pPr>
          </w:p>
        </w:tc>
        <w:tc>
          <w:tcPr>
            <w:tcW w:w="2303" w:type="dxa"/>
          </w:tcPr>
          <w:p w:rsidR="00E45F9F" w:rsidRPr="00E45F9F" w:rsidRDefault="00E45F9F" w:rsidP="00BA59A8">
            <w:pPr>
              <w:overflowPunct w:val="0"/>
              <w:autoSpaceDE w:val="0"/>
              <w:autoSpaceDN w:val="0"/>
              <w:adjustRightInd w:val="0"/>
              <w:textAlignment w:val="baseline"/>
              <w:rPr>
                <w:rFonts w:cs="Arial"/>
                <w:color w:val="000000"/>
                <w:sz w:val="20"/>
                <w:szCs w:val="20"/>
              </w:rPr>
            </w:pPr>
          </w:p>
        </w:tc>
      </w:tr>
    </w:tbl>
    <w:p w:rsidR="00C30D59" w:rsidRPr="00E45F9F" w:rsidRDefault="00C30D59" w:rsidP="00C30D59">
      <w:pPr>
        <w:pStyle w:val="Odstavec2"/>
        <w:numPr>
          <w:ilvl w:val="0"/>
          <w:numId w:val="0"/>
        </w:numPr>
        <w:ind w:left="567" w:hanging="567"/>
      </w:pPr>
      <w:r w:rsidRPr="00E45F9F">
        <w:t>(dále jen „</w:t>
      </w:r>
      <w:r w:rsidRPr="00E45F9F">
        <w:rPr>
          <w:b/>
          <w:i/>
        </w:rPr>
        <w:t>Zhotovitel</w:t>
      </w:r>
      <w:r w:rsidRPr="00E45F9F">
        <w:t>“)</w:t>
      </w:r>
    </w:p>
    <w:p w:rsidR="00C30D59" w:rsidRDefault="00C30D59" w:rsidP="00C30D59">
      <w:pPr>
        <w:pStyle w:val="Odstavec2"/>
        <w:numPr>
          <w:ilvl w:val="0"/>
          <w:numId w:val="0"/>
        </w:numPr>
      </w:pPr>
      <w:r>
        <w:t>(Objednatel a Zhotovitel společně též „</w:t>
      </w:r>
      <w:r w:rsidRPr="00C30D59">
        <w:rPr>
          <w:b/>
          <w:i/>
        </w:rPr>
        <w:t>Smluvní strany</w:t>
      </w:r>
      <w:r>
        <w:t>“)</w:t>
      </w:r>
    </w:p>
    <w:p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rsidR="00C962BE" w:rsidRPr="00C962BE" w:rsidRDefault="00C962BE" w:rsidP="00280022">
      <w:pPr>
        <w:pStyle w:val="lnek"/>
      </w:pPr>
      <w:r w:rsidRPr="00C962BE">
        <w:t xml:space="preserve">Základní údaje </w:t>
      </w:r>
      <w:r w:rsidR="00204984">
        <w:t xml:space="preserve">a </w:t>
      </w:r>
      <w:r w:rsidR="00204984" w:rsidRPr="00280022">
        <w:t>předmět</w:t>
      </w:r>
      <w:r w:rsidR="00204984">
        <w:t xml:space="preserve"> plnění</w:t>
      </w:r>
    </w:p>
    <w:p w:rsidR="00671C9E" w:rsidRDefault="00204984" w:rsidP="00204984">
      <w:pPr>
        <w:pStyle w:val="Odstavec2"/>
      </w:pPr>
      <w:r w:rsidRPr="00204984">
        <w:t>Zhotovitel prohlašuje, že má veškerá oprávnění a technické vybavení potřebné k řádnému splnění této Smlouvy.</w:t>
      </w:r>
    </w:p>
    <w:p w:rsidR="00204984" w:rsidRDefault="00671C9E" w:rsidP="00204984">
      <w:pPr>
        <w:pStyle w:val="Odstavec2"/>
      </w:pPr>
      <w:r>
        <w:t xml:space="preserve">Touto Smlouvou se Zhotovitel zavazuje na svůj náklad a nebezpečí řádně a včas provést dílo jako celek a jeho jednotlivé součásti v souladu a za podmínek stanovených touto Smlouvou a jejími přílohami, Všeobecnými obchodními podmínkami na stavbu, v souladu s dokumenty, na které Smlouva odkazuje, v souladu a dle platných právních a technických nařízení a technických norem, </w:t>
      </w:r>
      <w:r w:rsidR="00FD0159">
        <w:t>Z</w:t>
      </w:r>
      <w:r>
        <w:t xml:space="preserve">ávazných pokladů, pokynů Objednatele a v souladu se stanovisky dotčených orgánů státní správy a samosprávy a zavazuje se dílo předat Objednateli. Objednatel se zavazuje řádně provedené dílo převzít při dodržení podmínek a ujednání této Smlouvy a zaplatit Zhotoviteli Cenu díla.   </w:t>
      </w:r>
      <w:r w:rsidR="00204984" w:rsidRPr="00204984">
        <w:t xml:space="preserve"> </w:t>
      </w:r>
    </w:p>
    <w:p w:rsidR="00D42E87" w:rsidRPr="00326974" w:rsidRDefault="00B20BE0" w:rsidP="00B20BE0">
      <w:pPr>
        <w:pStyle w:val="Odstavec2"/>
      </w:pPr>
      <w:r w:rsidRPr="007240F7">
        <w:rPr>
          <w:b/>
        </w:rPr>
        <w:t xml:space="preserve">Předmětem této Smlouvy je </w:t>
      </w:r>
      <w:r w:rsidRPr="00326974">
        <w:rPr>
          <w:b/>
        </w:rPr>
        <w:t>realizace díla</w:t>
      </w:r>
      <w:r w:rsidRPr="00326974">
        <w:t xml:space="preserve"> „</w:t>
      </w:r>
      <w:r w:rsidR="00326974">
        <w:t>Oprav</w:t>
      </w:r>
      <w:r w:rsidR="005558C9">
        <w:t>a</w:t>
      </w:r>
      <w:r w:rsidR="00326974">
        <w:t xml:space="preserve"> </w:t>
      </w:r>
      <w:r w:rsidR="005319F5">
        <w:t>vad potrubí</w:t>
      </w:r>
      <w:r w:rsidR="00326974">
        <w:t xml:space="preserve"> DN </w:t>
      </w:r>
      <w:r w:rsidR="00831DC8">
        <w:t>2</w:t>
      </w:r>
      <w:r w:rsidR="00326974">
        <w:t>00, na trase</w:t>
      </w:r>
      <w:r w:rsidR="005319F5">
        <w:t xml:space="preserve"> č. D1</w:t>
      </w:r>
      <w:r w:rsidR="00831DC8">
        <w:t>10</w:t>
      </w:r>
      <w:r w:rsidR="00326974">
        <w:t xml:space="preserve"> </w:t>
      </w:r>
      <w:r w:rsidR="00831DC8">
        <w:t xml:space="preserve">Kralupy – Mstětice </w:t>
      </w:r>
      <w:r w:rsidR="00536BB2">
        <w:t>“</w:t>
      </w:r>
      <w:r w:rsidRPr="00326974">
        <w:t xml:space="preserve">, </w:t>
      </w:r>
      <w:r w:rsidR="005558C9">
        <w:t xml:space="preserve">v celkové délce </w:t>
      </w:r>
      <w:r w:rsidR="00831DC8">
        <w:t>32,71</w:t>
      </w:r>
      <w:r w:rsidR="005558C9">
        <w:t xml:space="preserve"> km, </w:t>
      </w:r>
      <w:r w:rsidR="006E5E97">
        <w:t>k</w:t>
      </w:r>
      <w:r w:rsidRPr="00326974">
        <w:t>teré zahrnuje zejména</w:t>
      </w:r>
      <w:r w:rsidR="00536BB2">
        <w:t xml:space="preserve"> níže uvedené dodávky, služby, práce a jiné výkony Zhotovitele</w:t>
      </w:r>
      <w:r w:rsidR="00D42E87" w:rsidRPr="00326974">
        <w:t>:</w:t>
      </w:r>
    </w:p>
    <w:p w:rsidR="00A966F3" w:rsidRDefault="00D53A52" w:rsidP="007240F7">
      <w:pPr>
        <w:pStyle w:val="Odstavec2"/>
        <w:numPr>
          <w:ilvl w:val="0"/>
          <w:numId w:val="34"/>
        </w:numPr>
      </w:pPr>
      <w:r>
        <w:t>o</w:t>
      </w:r>
      <w:r w:rsidR="005558C9">
        <w:t xml:space="preserve">pravy produktovodu DN </w:t>
      </w:r>
      <w:r w:rsidR="00831DC8">
        <w:t>2</w:t>
      </w:r>
      <w:r w:rsidR="005558C9">
        <w:t xml:space="preserve">00, na trase </w:t>
      </w:r>
      <w:r w:rsidR="00831DC8">
        <w:t>Kralupy - Mstětice</w:t>
      </w:r>
      <w:r w:rsidR="004F2E8D">
        <w:t xml:space="preserve"> a související práce a činnosti</w:t>
      </w:r>
    </w:p>
    <w:p w:rsidR="00A966F3" w:rsidRPr="005558C9" w:rsidRDefault="005319F5" w:rsidP="005319F5">
      <w:pPr>
        <w:pStyle w:val="Odstavec2"/>
        <w:numPr>
          <w:ilvl w:val="0"/>
          <w:numId w:val="34"/>
        </w:numPr>
      </w:pPr>
      <w:r>
        <w:t>z</w:t>
      </w:r>
      <w:r w:rsidR="00A966F3" w:rsidRPr="005558C9">
        <w:t xml:space="preserve">ajištění povolení ke vstupu na pozemky a/nebo do prostor dotčených zhotovováním Díla (tj. </w:t>
      </w:r>
      <w:r w:rsidR="00FD0159">
        <w:t xml:space="preserve">přístupové cesty </w:t>
      </w:r>
      <w:r w:rsidR="00A966F3" w:rsidRPr="005558C9">
        <w:t>na staveniště),</w:t>
      </w:r>
    </w:p>
    <w:p w:rsidR="00A966F3" w:rsidRDefault="00A966F3" w:rsidP="007240F7">
      <w:pPr>
        <w:pStyle w:val="Odstavec2"/>
        <w:numPr>
          <w:ilvl w:val="0"/>
          <w:numId w:val="34"/>
        </w:numPr>
      </w:pPr>
      <w:r w:rsidRPr="005558C9">
        <w:t>vypr</w:t>
      </w:r>
      <w:r w:rsidR="005319F5">
        <w:t>acování technologického postupu (na zemní práce, svařování izolatérské práce, rozvoz a pokládku potrubí, vždy na konkrétní lokalitu a musí obsahovat i jednotlivá rizika prací)</w:t>
      </w:r>
    </w:p>
    <w:p w:rsidR="00A966F3" w:rsidRPr="00457939" w:rsidRDefault="005558C9" w:rsidP="007240F7">
      <w:pPr>
        <w:pStyle w:val="Odstavec2"/>
        <w:numPr>
          <w:ilvl w:val="0"/>
          <w:numId w:val="34"/>
        </w:numPr>
      </w:pPr>
      <w:r w:rsidRPr="005558C9">
        <w:t xml:space="preserve">vypracování dokumentace </w:t>
      </w:r>
      <w:r w:rsidR="00A966F3" w:rsidRPr="005558C9">
        <w:t xml:space="preserve">skutečného </w:t>
      </w:r>
      <w:r w:rsidR="00A966F3" w:rsidRPr="00457939">
        <w:t>provedení</w:t>
      </w:r>
      <w:r w:rsidR="0060340F">
        <w:t xml:space="preserve"> včetně fotodokumentace</w:t>
      </w:r>
      <w:r w:rsidR="00A966F3" w:rsidRPr="00457939">
        <w:t>,</w:t>
      </w:r>
    </w:p>
    <w:p w:rsidR="00A966F3" w:rsidRPr="009830E7" w:rsidRDefault="00A966F3" w:rsidP="007240F7">
      <w:pPr>
        <w:pStyle w:val="Odstavec2"/>
        <w:numPr>
          <w:ilvl w:val="0"/>
          <w:numId w:val="34"/>
        </w:numPr>
      </w:pPr>
      <w:r w:rsidRPr="00457939">
        <w:t xml:space="preserve">vyzkoušení díla, </w:t>
      </w:r>
      <w:r w:rsidR="00457939" w:rsidRPr="00457939">
        <w:t xml:space="preserve">provedení jiskrových </w:t>
      </w:r>
      <w:r w:rsidR="00457939" w:rsidRPr="00D71D0A">
        <w:t xml:space="preserve">a </w:t>
      </w:r>
      <w:r w:rsidR="00457939" w:rsidRPr="009830E7">
        <w:t>tlakových zkoušek</w:t>
      </w:r>
      <w:r w:rsidRPr="00D71D0A">
        <w:t>,</w:t>
      </w:r>
    </w:p>
    <w:p w:rsidR="00D53A52" w:rsidRPr="005558C9" w:rsidRDefault="00F32C54" w:rsidP="000550F7">
      <w:pPr>
        <w:pStyle w:val="Odstavec2"/>
        <w:numPr>
          <w:ilvl w:val="0"/>
          <w:numId w:val="34"/>
        </w:numPr>
      </w:pPr>
      <w:r w:rsidRPr="00F32C54">
        <w:rPr>
          <w:rFonts w:cs="Arial"/>
        </w:rPr>
        <w:t xml:space="preserve">obstaráni případných povolení, souhlasů a rozhodnutí v rozsahu potřebném pro provedení díla a uvedení do provozu </w:t>
      </w:r>
      <w:r w:rsidR="000550F7">
        <w:t>včetně předání nezbytných dokladů</w:t>
      </w:r>
      <w:r w:rsidR="007374B2">
        <w:t xml:space="preserve"> Objednateli</w:t>
      </w:r>
    </w:p>
    <w:p w:rsidR="006B0369" w:rsidRPr="006B0369" w:rsidRDefault="005558C9" w:rsidP="00536BB2">
      <w:pPr>
        <w:pStyle w:val="Odstavec2"/>
        <w:numPr>
          <w:ilvl w:val="0"/>
          <w:numId w:val="0"/>
        </w:numPr>
        <w:ind w:left="567"/>
        <w:rPr>
          <w:rFonts w:cs="Arial"/>
        </w:rPr>
      </w:pPr>
      <w:r w:rsidRPr="00B20BE0">
        <w:t xml:space="preserve"> </w:t>
      </w:r>
      <w:r w:rsidR="00B20BE0" w:rsidRPr="00B20BE0">
        <w:t>(dále jen „</w:t>
      </w:r>
      <w:r w:rsidR="00B20BE0" w:rsidRPr="00B20BE0">
        <w:rPr>
          <w:b/>
          <w:i/>
        </w:rPr>
        <w:t>Dílo</w:t>
      </w:r>
      <w:r w:rsidR="00B20BE0" w:rsidRPr="00B20BE0">
        <w:t>“).</w:t>
      </w:r>
    </w:p>
    <w:p w:rsidR="00B20BE0" w:rsidRPr="006E5E97" w:rsidRDefault="00B20BE0" w:rsidP="00B20BE0">
      <w:pPr>
        <w:pStyle w:val="Odstavec2"/>
        <w:rPr>
          <w:rFonts w:cs="Arial"/>
        </w:rPr>
      </w:pPr>
      <w:r>
        <w:t xml:space="preserve">Zhotovitel je povinen provést </w:t>
      </w:r>
      <w:r w:rsidR="00536BB2">
        <w:t>D</w:t>
      </w:r>
      <w:r>
        <w:t xml:space="preserve">ílo v rozsahu a dle technického řešení podle níže uvedené </w:t>
      </w:r>
      <w:r w:rsidRPr="006E5E97">
        <w:rPr>
          <w:rFonts w:cs="Arial"/>
        </w:rPr>
        <w:t>dokumentace (dále jen „</w:t>
      </w:r>
      <w:r w:rsidRPr="006E5E97">
        <w:rPr>
          <w:rFonts w:cs="Arial"/>
          <w:b/>
          <w:i/>
        </w:rPr>
        <w:t>Závazné podklady</w:t>
      </w:r>
      <w:r w:rsidRPr="006E5E97">
        <w:rPr>
          <w:rFonts w:cs="Arial"/>
        </w:rPr>
        <w:t xml:space="preserve">“): </w:t>
      </w:r>
    </w:p>
    <w:p w:rsidR="00457939" w:rsidRPr="006E5E97" w:rsidRDefault="00B20BE0" w:rsidP="006E5E97">
      <w:pPr>
        <w:pStyle w:val="Odstavecseseznamem"/>
        <w:numPr>
          <w:ilvl w:val="0"/>
          <w:numId w:val="36"/>
        </w:numPr>
        <w:ind w:left="436" w:firstLine="284"/>
        <w:jc w:val="both"/>
        <w:rPr>
          <w:rFonts w:ascii="Arial" w:hAnsi="Arial" w:cs="Arial"/>
          <w:sz w:val="20"/>
          <w:szCs w:val="20"/>
        </w:rPr>
      </w:pPr>
      <w:r w:rsidRPr="006E5E97">
        <w:rPr>
          <w:rFonts w:ascii="Arial" w:hAnsi="Arial" w:cs="Arial"/>
          <w:sz w:val="20"/>
          <w:szCs w:val="20"/>
        </w:rPr>
        <w:lastRenderedPageBreak/>
        <w:t xml:space="preserve">Zhotoviteli předané a jím převzaté zadávací dokumentace ze dne </w:t>
      </w:r>
      <w:r w:rsidR="00FA64AA">
        <w:rPr>
          <w:rFonts w:ascii="Arial" w:hAnsi="Arial" w:cs="Arial"/>
          <w:sz w:val="20"/>
          <w:szCs w:val="20"/>
        </w:rPr>
        <w:t>13. 7. 2015</w:t>
      </w:r>
      <w:r w:rsidRPr="006E5E97">
        <w:rPr>
          <w:rFonts w:ascii="Arial" w:hAnsi="Arial" w:cs="Arial"/>
          <w:sz w:val="20"/>
          <w:szCs w:val="20"/>
        </w:rPr>
        <w:t xml:space="preserve"> k zakázce č.</w:t>
      </w:r>
      <w:r w:rsidR="00457939" w:rsidRPr="006E5E97">
        <w:rPr>
          <w:rFonts w:ascii="Arial" w:hAnsi="Arial" w:cs="Arial"/>
          <w:sz w:val="20"/>
          <w:szCs w:val="20"/>
        </w:rPr>
        <w:t xml:space="preserve"> 0</w:t>
      </w:r>
      <w:r w:rsidR="00492B56">
        <w:rPr>
          <w:rFonts w:ascii="Arial" w:hAnsi="Arial" w:cs="Arial"/>
          <w:sz w:val="20"/>
          <w:szCs w:val="20"/>
        </w:rPr>
        <w:t>70</w:t>
      </w:r>
      <w:r w:rsidR="00457939" w:rsidRPr="006E5E97">
        <w:rPr>
          <w:rFonts w:ascii="Arial" w:hAnsi="Arial" w:cs="Arial"/>
          <w:sz w:val="20"/>
          <w:szCs w:val="20"/>
        </w:rPr>
        <w:t>/1</w:t>
      </w:r>
      <w:r w:rsidR="002B15D0">
        <w:rPr>
          <w:rFonts w:ascii="Arial" w:hAnsi="Arial" w:cs="Arial"/>
          <w:sz w:val="20"/>
          <w:szCs w:val="20"/>
        </w:rPr>
        <w:t>5</w:t>
      </w:r>
      <w:r w:rsidR="00457939" w:rsidRPr="006E5E97">
        <w:rPr>
          <w:rFonts w:ascii="Arial" w:hAnsi="Arial" w:cs="Arial"/>
          <w:sz w:val="20"/>
          <w:szCs w:val="20"/>
        </w:rPr>
        <w:t>/OCN</w:t>
      </w:r>
      <w:r w:rsidRPr="006E5E97">
        <w:rPr>
          <w:rFonts w:ascii="Arial" w:hAnsi="Arial" w:cs="Arial"/>
          <w:sz w:val="20"/>
          <w:szCs w:val="20"/>
        </w:rPr>
        <w:t>, nazvané „</w:t>
      </w:r>
      <w:r w:rsidR="00457939" w:rsidRPr="006E5E97">
        <w:rPr>
          <w:rFonts w:ascii="Arial" w:hAnsi="Arial" w:cs="Arial"/>
          <w:sz w:val="20"/>
          <w:szCs w:val="20"/>
        </w:rPr>
        <w:t xml:space="preserve">Oprava </w:t>
      </w:r>
      <w:r w:rsidR="002B15D0">
        <w:rPr>
          <w:rFonts w:ascii="Arial" w:hAnsi="Arial" w:cs="Arial"/>
          <w:sz w:val="20"/>
          <w:szCs w:val="20"/>
        </w:rPr>
        <w:t>vad potrubí</w:t>
      </w:r>
      <w:r w:rsidR="00457939" w:rsidRPr="006E5E97">
        <w:rPr>
          <w:rFonts w:ascii="Arial" w:hAnsi="Arial" w:cs="Arial"/>
          <w:sz w:val="20"/>
          <w:szCs w:val="20"/>
        </w:rPr>
        <w:t xml:space="preserve"> DN </w:t>
      </w:r>
      <w:r w:rsidR="00831DC8">
        <w:rPr>
          <w:rFonts w:ascii="Arial" w:hAnsi="Arial" w:cs="Arial"/>
          <w:sz w:val="20"/>
          <w:szCs w:val="20"/>
        </w:rPr>
        <w:t>2</w:t>
      </w:r>
      <w:r w:rsidR="00457939" w:rsidRPr="006E5E97">
        <w:rPr>
          <w:rFonts w:ascii="Arial" w:hAnsi="Arial" w:cs="Arial"/>
          <w:sz w:val="20"/>
          <w:szCs w:val="20"/>
        </w:rPr>
        <w:t xml:space="preserve">00, na trase </w:t>
      </w:r>
      <w:r w:rsidR="002B15D0">
        <w:rPr>
          <w:rFonts w:ascii="Arial" w:hAnsi="Arial" w:cs="Arial"/>
          <w:sz w:val="20"/>
          <w:szCs w:val="20"/>
        </w:rPr>
        <w:t>č. D1</w:t>
      </w:r>
      <w:r w:rsidR="00831DC8">
        <w:rPr>
          <w:rFonts w:ascii="Arial" w:hAnsi="Arial" w:cs="Arial"/>
          <w:sz w:val="20"/>
          <w:szCs w:val="20"/>
        </w:rPr>
        <w:t>10</w:t>
      </w:r>
      <w:r w:rsidR="002B15D0">
        <w:rPr>
          <w:rFonts w:ascii="Arial" w:hAnsi="Arial" w:cs="Arial"/>
          <w:sz w:val="20"/>
          <w:szCs w:val="20"/>
        </w:rPr>
        <w:t xml:space="preserve"> </w:t>
      </w:r>
      <w:r w:rsidR="00831DC8">
        <w:rPr>
          <w:rFonts w:ascii="Arial" w:hAnsi="Arial" w:cs="Arial"/>
          <w:sz w:val="20"/>
          <w:szCs w:val="20"/>
        </w:rPr>
        <w:t>Kralupy - Mstětice</w:t>
      </w:r>
      <w:r w:rsidR="006E5E97" w:rsidRPr="006E5E97">
        <w:rPr>
          <w:rFonts w:ascii="Arial" w:hAnsi="Arial" w:cs="Arial"/>
          <w:sz w:val="20"/>
          <w:szCs w:val="20"/>
        </w:rPr>
        <w:t>, včetně jejích příloh (dále jen „</w:t>
      </w:r>
      <w:r w:rsidR="006E5E97" w:rsidRPr="006E5E97">
        <w:rPr>
          <w:rFonts w:ascii="Arial" w:hAnsi="Arial" w:cs="Arial"/>
          <w:b/>
          <w:i/>
          <w:sz w:val="20"/>
          <w:szCs w:val="20"/>
        </w:rPr>
        <w:t>Zadávací dokumentace)</w:t>
      </w:r>
    </w:p>
    <w:p w:rsidR="00B20BE0" w:rsidRDefault="00B20BE0" w:rsidP="006E5E97">
      <w:pPr>
        <w:pStyle w:val="Odstavec2"/>
        <w:numPr>
          <w:ilvl w:val="0"/>
          <w:numId w:val="36"/>
        </w:numPr>
        <w:ind w:hanging="11"/>
      </w:pPr>
      <w:r w:rsidRPr="006E5E97">
        <w:rPr>
          <w:rFonts w:cs="Arial"/>
        </w:rPr>
        <w:t xml:space="preserve">nabídky Zhotovitele č. </w:t>
      </w:r>
      <w:r w:rsidR="002B15D0" w:rsidRPr="002B15D0">
        <w:rPr>
          <w:rFonts w:cs="Arial"/>
          <w:highlight w:val="yellow"/>
        </w:rPr>
        <w:t>………..</w:t>
      </w:r>
      <w:r w:rsidRPr="006E5E97">
        <w:rPr>
          <w:rFonts w:cs="Arial"/>
        </w:rPr>
        <w:t xml:space="preserve"> ze dne </w:t>
      </w:r>
      <w:r w:rsidR="002B15D0" w:rsidRPr="002B15D0">
        <w:rPr>
          <w:rFonts w:cs="Arial"/>
          <w:highlight w:val="yellow"/>
        </w:rPr>
        <w:t>………</w:t>
      </w:r>
      <w:r w:rsidR="002B15D0">
        <w:rPr>
          <w:rFonts w:cs="Arial"/>
        </w:rPr>
        <w:t>.</w:t>
      </w:r>
      <w:r w:rsidRPr="006E5E97">
        <w:rPr>
          <w:rFonts w:cs="Arial"/>
        </w:rPr>
        <w:t xml:space="preserve"> podané do výběrového řízení k zakázce </w:t>
      </w:r>
      <w:r w:rsidR="00AF68B0" w:rsidRPr="006E5E97">
        <w:rPr>
          <w:rFonts w:cs="Arial"/>
        </w:rPr>
        <w:t>dle Zadávací dokumentace</w:t>
      </w:r>
      <w:r w:rsidRPr="006E5E97">
        <w:rPr>
          <w:rFonts w:cs="Arial"/>
        </w:rPr>
        <w:t xml:space="preserve"> (dále jen „</w:t>
      </w:r>
      <w:r w:rsidRPr="006E5E97">
        <w:rPr>
          <w:rFonts w:cs="Arial"/>
          <w:b/>
          <w:i/>
        </w:rPr>
        <w:t>Nabídka</w:t>
      </w:r>
      <w:r>
        <w:t>“),</w:t>
      </w:r>
    </w:p>
    <w:p w:rsidR="00B20BE0" w:rsidRDefault="00AF68B0" w:rsidP="00AF68B0">
      <w:pPr>
        <w:pStyle w:val="Odstavec2"/>
      </w:pPr>
      <w:r w:rsidRPr="00AF68B0">
        <w:t>V případě rozporu mezi jednotlivými dokumenty Závazných podkladů má přednost Zadávací dokumentace.</w:t>
      </w:r>
    </w:p>
    <w:p w:rsidR="00AF68B0" w:rsidRDefault="00AF68B0" w:rsidP="00AF68B0">
      <w:pPr>
        <w:pStyle w:val="Odstavec2"/>
      </w:pPr>
      <w:r w:rsidRPr="00AF68B0">
        <w:t xml:space="preserve">Zhotovitel odpovídá za kompletnost Nabídky a za skutečnost, že Nabídka zajišťuje provedení </w:t>
      </w:r>
      <w:r w:rsidR="006B0369">
        <w:t>D</w:t>
      </w:r>
      <w:r w:rsidRPr="00AF68B0">
        <w:t>íla podle Zadávací dokumentace v celém jeho rozsahu a se všemi jeho součástmi.</w:t>
      </w:r>
    </w:p>
    <w:p w:rsidR="00536BB2" w:rsidRDefault="00DD6392" w:rsidP="00DD6392">
      <w:pPr>
        <w:pStyle w:val="Odstavec2"/>
      </w:pPr>
      <w:r w:rsidRPr="00DD6392">
        <w:t xml:space="preserve">Zhotovitel je povinen při provádění Díla postupovat dle způsobu provedení uvedeného v závazném </w:t>
      </w:r>
      <w:r w:rsidRPr="00832344">
        <w:t>podrobném popisu technologických postupů a prací, který Zhotovitel vypracuje a předloží Objednateli</w:t>
      </w:r>
      <w:r w:rsidR="00457939" w:rsidRPr="00832344">
        <w:t xml:space="preserve"> v</w:t>
      </w:r>
      <w:r w:rsidR="00E45BDE">
        <w:t> </w:t>
      </w:r>
      <w:r w:rsidR="00536BB2">
        <w:t>N</w:t>
      </w:r>
      <w:r w:rsidR="00457939" w:rsidRPr="00832344">
        <w:t>abídce</w:t>
      </w:r>
      <w:r w:rsidR="00E45BDE">
        <w:t xml:space="preserve"> k odsouhlasení Objed</w:t>
      </w:r>
      <w:r w:rsidR="00E45F9F">
        <w:t>n</w:t>
      </w:r>
      <w:r w:rsidR="00E45BDE">
        <w:t>ateli</w:t>
      </w:r>
      <w:r w:rsidR="00536BB2">
        <w:t>. Technologický postup prací</w:t>
      </w:r>
      <w:r w:rsidRPr="00832344">
        <w:t xml:space="preserve"> </w:t>
      </w:r>
      <w:r w:rsidR="00536BB2">
        <w:t>vypracovaný Zhotovitelem po schválení ze strany Objednatele se stává Závazným podkladem</w:t>
      </w:r>
      <w:r w:rsidR="00457939" w:rsidRPr="00832344">
        <w:t>.</w:t>
      </w:r>
    </w:p>
    <w:p w:rsidR="00DD6392" w:rsidRPr="00832344" w:rsidRDefault="00536BB2" w:rsidP="00536BB2">
      <w:pPr>
        <w:pStyle w:val="Odstavec2"/>
      </w:pPr>
      <w:r>
        <w:t xml:space="preserve">Zhotovitel vypracuje dokumentaci </w:t>
      </w:r>
      <w:r w:rsidRPr="00F72E8C">
        <w:t>v souladu se Zadávací dokumentací v termínu podle Harmonogramu plnění</w:t>
      </w:r>
      <w:r>
        <w:t xml:space="preserve"> a v rozsahu dle požadavků Objednatele (minimální rozsah: pasport stavby)</w:t>
      </w:r>
      <w:r w:rsidRPr="00F72E8C">
        <w:t>.</w:t>
      </w:r>
    </w:p>
    <w:p w:rsidR="00457939" w:rsidRPr="00832344" w:rsidRDefault="00DD6392" w:rsidP="00DD6392">
      <w:pPr>
        <w:pStyle w:val="Odstavec2"/>
      </w:pPr>
      <w:r w:rsidRPr="00832344">
        <w:rPr>
          <w:b/>
        </w:rPr>
        <w:t>Objednatel zajistí pro realizaci Díla</w:t>
      </w:r>
      <w:r w:rsidR="00536BB2">
        <w:rPr>
          <w:b/>
        </w:rPr>
        <w:t xml:space="preserve"> následující činnosti</w:t>
      </w:r>
      <w:r w:rsidRPr="00832344">
        <w:rPr>
          <w:b/>
        </w:rPr>
        <w:t>:</w:t>
      </w:r>
      <w:r w:rsidRPr="00832344">
        <w:t xml:space="preserve"> </w:t>
      </w:r>
    </w:p>
    <w:p w:rsidR="00457939" w:rsidRPr="00832344" w:rsidRDefault="00DD6392" w:rsidP="00457939">
      <w:pPr>
        <w:pStyle w:val="Odstavec2"/>
        <w:numPr>
          <w:ilvl w:val="0"/>
          <w:numId w:val="37"/>
        </w:numPr>
      </w:pPr>
      <w:r w:rsidRPr="00832344">
        <w:t xml:space="preserve">povolení ke vstupu na pozemky a/nebo do prostor dotčených zhotovováním Díla </w:t>
      </w:r>
      <w:r w:rsidR="00536BB2">
        <w:t xml:space="preserve">v místě opravy produktovodu </w:t>
      </w:r>
      <w:r w:rsidRPr="00832344">
        <w:t xml:space="preserve">(tj. na </w:t>
      </w:r>
      <w:r w:rsidR="00536BB2">
        <w:t>s</w:t>
      </w:r>
      <w:r w:rsidRPr="00832344">
        <w:t>taveniště)</w:t>
      </w:r>
      <w:r w:rsidR="00536BB2">
        <w:t>, přístupové cesty však zajišťuje sám Zhotovitel</w:t>
      </w:r>
    </w:p>
    <w:p w:rsidR="008B2868" w:rsidRPr="00832344" w:rsidRDefault="00457939" w:rsidP="00457939">
      <w:pPr>
        <w:pStyle w:val="Odstavec2"/>
        <w:numPr>
          <w:ilvl w:val="0"/>
          <w:numId w:val="37"/>
        </w:numPr>
      </w:pPr>
      <w:r w:rsidRPr="00832344">
        <w:t>vyčištění a vypuštění potrubí</w:t>
      </w:r>
      <w:r w:rsidR="00536BB2">
        <w:t xml:space="preserve"> produktovodu</w:t>
      </w:r>
    </w:p>
    <w:p w:rsidR="008B2868" w:rsidRPr="00832344" w:rsidRDefault="008B2868" w:rsidP="00457939">
      <w:pPr>
        <w:pStyle w:val="Odstavec2"/>
        <w:numPr>
          <w:ilvl w:val="0"/>
          <w:numId w:val="37"/>
        </w:numPr>
      </w:pPr>
      <w:r w:rsidRPr="00832344">
        <w:t xml:space="preserve">identifikaci lokality prací </w:t>
      </w:r>
      <w:r w:rsidR="00F32C54">
        <w:t xml:space="preserve">– vady </w:t>
      </w:r>
      <w:r w:rsidRPr="00832344">
        <w:t>včetně vytýčení výřezů</w:t>
      </w:r>
    </w:p>
    <w:p w:rsidR="008B2868" w:rsidRPr="00832344" w:rsidRDefault="008B2868" w:rsidP="00457939">
      <w:pPr>
        <w:pStyle w:val="Odstavec2"/>
        <w:numPr>
          <w:ilvl w:val="0"/>
          <w:numId w:val="37"/>
        </w:numPr>
      </w:pPr>
      <w:r w:rsidRPr="00832344">
        <w:t>vytýčení staveniště, vady a vytýčení inžený</w:t>
      </w:r>
      <w:r w:rsidR="00DD6392" w:rsidRPr="00832344">
        <w:t xml:space="preserve">rských sítí </w:t>
      </w:r>
      <w:r w:rsidRPr="00832344">
        <w:t xml:space="preserve">v místě provádění </w:t>
      </w:r>
      <w:r w:rsidR="00563E88">
        <w:t>D</w:t>
      </w:r>
      <w:r w:rsidRPr="00832344">
        <w:t>íla</w:t>
      </w:r>
    </w:p>
    <w:p w:rsidR="008B2868" w:rsidRPr="00832344" w:rsidRDefault="008B2868" w:rsidP="00457939">
      <w:pPr>
        <w:pStyle w:val="Odstavec2"/>
        <w:numPr>
          <w:ilvl w:val="0"/>
          <w:numId w:val="37"/>
        </w:numPr>
      </w:pPr>
      <w:r w:rsidRPr="00832344">
        <w:t>místní defektoskopii (potvrzení vady</w:t>
      </w:r>
      <w:r w:rsidR="00563E88">
        <w:t>)</w:t>
      </w:r>
    </w:p>
    <w:p w:rsidR="008B2868" w:rsidRDefault="008B2868" w:rsidP="00457939">
      <w:pPr>
        <w:pStyle w:val="Odstavec2"/>
        <w:numPr>
          <w:ilvl w:val="0"/>
          <w:numId w:val="37"/>
        </w:numPr>
      </w:pPr>
      <w:r w:rsidRPr="00832344">
        <w:t>defektoskopii svárů</w:t>
      </w:r>
    </w:p>
    <w:p w:rsidR="008B2868" w:rsidRPr="00832344" w:rsidRDefault="008B2868" w:rsidP="00457939">
      <w:pPr>
        <w:pStyle w:val="Odstavec2"/>
        <w:numPr>
          <w:ilvl w:val="0"/>
          <w:numId w:val="37"/>
        </w:numPr>
      </w:pPr>
      <w:r w:rsidRPr="00832344">
        <w:t xml:space="preserve">vstupy do areálů skladů </w:t>
      </w:r>
      <w:r w:rsidR="00563E88">
        <w:t xml:space="preserve">Objednatele </w:t>
      </w:r>
      <w:r w:rsidRPr="00832344">
        <w:t xml:space="preserve">(sklad Litvínov </w:t>
      </w:r>
      <w:r w:rsidRPr="00A34318">
        <w:t xml:space="preserve">a sklad </w:t>
      </w:r>
      <w:r w:rsidR="00A34318" w:rsidRPr="00A34318">
        <w:t xml:space="preserve">Třemošná a </w:t>
      </w:r>
      <w:r w:rsidR="00F32C54">
        <w:t xml:space="preserve">sklad </w:t>
      </w:r>
      <w:r w:rsidRPr="00A34318">
        <w:t>Hněvice</w:t>
      </w:r>
      <w:r w:rsidRPr="00832344">
        <w:t xml:space="preserve">) pro pracovníky a techniku Zhotovitele za dodržení bezpečnostních a ostatních </w:t>
      </w:r>
      <w:r w:rsidR="00563E88">
        <w:t xml:space="preserve">vnitřních </w:t>
      </w:r>
      <w:r w:rsidRPr="00832344">
        <w:t>předpisů Objednatele</w:t>
      </w:r>
    </w:p>
    <w:p w:rsidR="008B2868" w:rsidRPr="00A34318" w:rsidRDefault="008B2868" w:rsidP="00457939">
      <w:pPr>
        <w:pStyle w:val="Odstavec2"/>
        <w:numPr>
          <w:ilvl w:val="0"/>
          <w:numId w:val="37"/>
        </w:numPr>
      </w:pPr>
      <w:r w:rsidRPr="00A34318">
        <w:t>asistenci pracovníků Objednatele pro případnou manipulaci s armaturami v koncových zařízeních a armaturních šachtách – dále KZ a AŠ</w:t>
      </w:r>
    </w:p>
    <w:p w:rsidR="008B2868" w:rsidRPr="00832344" w:rsidRDefault="008B2868" w:rsidP="00457939">
      <w:pPr>
        <w:pStyle w:val="Odstavec2"/>
        <w:numPr>
          <w:ilvl w:val="0"/>
          <w:numId w:val="37"/>
        </w:numPr>
      </w:pPr>
      <w:r w:rsidRPr="00832344">
        <w:rPr>
          <w:rFonts w:cs="Arial"/>
        </w:rPr>
        <w:t>navrtání, odčerpání a odvoz motorové nafty z míst rozpojení potrubí za účasti pracovníků celního úřadu – pokud bude potřeba</w:t>
      </w:r>
    </w:p>
    <w:p w:rsidR="008B2868" w:rsidRPr="00832344" w:rsidRDefault="008B2868" w:rsidP="00457939">
      <w:pPr>
        <w:pStyle w:val="Odstavec2"/>
        <w:numPr>
          <w:ilvl w:val="0"/>
          <w:numId w:val="37"/>
        </w:numPr>
      </w:pPr>
      <w:r w:rsidRPr="00832344">
        <w:rPr>
          <w:rFonts w:cs="Arial"/>
        </w:rPr>
        <w:t>příjem motorové nafty při vypouštění do svých skladových kapacit včetně zajištění kontroly kvality</w:t>
      </w:r>
    </w:p>
    <w:p w:rsidR="008B2868" w:rsidRPr="00832344" w:rsidRDefault="008B2868" w:rsidP="00457939">
      <w:pPr>
        <w:pStyle w:val="Odstavec2"/>
        <w:numPr>
          <w:ilvl w:val="0"/>
          <w:numId w:val="37"/>
        </w:numPr>
      </w:pPr>
      <w:r w:rsidRPr="00832344">
        <w:rPr>
          <w:rFonts w:cs="Arial"/>
        </w:rPr>
        <w:t>geodetické práce, včetně vytýčení lokality a zpětného zaměření svárů</w:t>
      </w:r>
    </w:p>
    <w:p w:rsidR="008B2868" w:rsidRPr="00832344" w:rsidRDefault="008B2868" w:rsidP="00832344">
      <w:pPr>
        <w:pStyle w:val="Odstavec2"/>
        <w:numPr>
          <w:ilvl w:val="0"/>
          <w:numId w:val="37"/>
        </w:numPr>
        <w:ind w:left="924" w:hanging="357"/>
      </w:pPr>
      <w:r w:rsidRPr="00832344">
        <w:t xml:space="preserve">zajištění veřejnoprávních souhlasů pro realizaci </w:t>
      </w:r>
      <w:r w:rsidR="007374B2">
        <w:t>D</w:t>
      </w:r>
      <w:r w:rsidRPr="00832344">
        <w:t>íla</w:t>
      </w:r>
      <w:r w:rsidR="00F32C54">
        <w:t>, není-li dohodnuto jinak</w:t>
      </w:r>
    </w:p>
    <w:p w:rsidR="008B2868" w:rsidRPr="00492B56" w:rsidRDefault="008B2868" w:rsidP="00832344">
      <w:pPr>
        <w:pStyle w:val="Odstavec2"/>
        <w:numPr>
          <w:ilvl w:val="0"/>
          <w:numId w:val="37"/>
        </w:numPr>
        <w:ind w:left="924" w:hanging="357"/>
      </w:pPr>
      <w:r w:rsidRPr="00832344">
        <w:t xml:space="preserve">zajištění nezbytných odstávek produktovodu nutných pro realizaci </w:t>
      </w:r>
      <w:r w:rsidR="00563E88">
        <w:t>D</w:t>
      </w:r>
      <w:r w:rsidRPr="00832344">
        <w:t xml:space="preserve">íla dle odsouhlaseného </w:t>
      </w:r>
      <w:r w:rsidR="00563E88">
        <w:t>H</w:t>
      </w:r>
      <w:r w:rsidRPr="00832344">
        <w:t xml:space="preserve">armonogramu plnění (maximální doba odstávky </w:t>
      </w:r>
      <w:r w:rsidRPr="00492B56">
        <w:t xml:space="preserve">produktovodu </w:t>
      </w:r>
      <w:r w:rsidR="00563E88" w:rsidRPr="00492B56">
        <w:t xml:space="preserve">činí </w:t>
      </w:r>
      <w:r w:rsidR="00492B56" w:rsidRPr="00492B56">
        <w:t>20</w:t>
      </w:r>
      <w:r w:rsidRPr="00492B56">
        <w:t xml:space="preserve"> kalendářních dní</w:t>
      </w:r>
      <w:r w:rsidR="00832344" w:rsidRPr="00492B56">
        <w:t>)</w:t>
      </w:r>
    </w:p>
    <w:p w:rsidR="00832344" w:rsidRPr="00832344" w:rsidRDefault="00832344" w:rsidP="00832344">
      <w:pPr>
        <w:pStyle w:val="Odstavec2"/>
        <w:numPr>
          <w:ilvl w:val="0"/>
          <w:numId w:val="37"/>
        </w:numPr>
        <w:ind w:left="924" w:hanging="357"/>
      </w:pPr>
      <w:r w:rsidRPr="00832344">
        <w:t xml:space="preserve">požární asistenci v případě potřeby a na vyžádání </w:t>
      </w:r>
      <w:r w:rsidR="002B15D0">
        <w:t>Zhotovitele</w:t>
      </w:r>
    </w:p>
    <w:p w:rsidR="00832344" w:rsidRPr="00FA64AA" w:rsidRDefault="00563E88" w:rsidP="00832344">
      <w:pPr>
        <w:pStyle w:val="Odstavec2"/>
        <w:numPr>
          <w:ilvl w:val="0"/>
          <w:numId w:val="37"/>
        </w:numPr>
        <w:ind w:left="924" w:hanging="357"/>
      </w:pPr>
      <w:r w:rsidRPr="00FA64AA">
        <w:rPr>
          <w:rFonts w:cs="Arial"/>
        </w:rPr>
        <w:t xml:space="preserve">zajištění </w:t>
      </w:r>
      <w:r w:rsidR="00832344" w:rsidRPr="00FA64AA">
        <w:rPr>
          <w:rFonts w:cs="Arial"/>
        </w:rPr>
        <w:t>materiálové dodávky uskladněné v ČEPRO, a. s., sklad Hněvice</w:t>
      </w:r>
      <w:r w:rsidR="00E45BDE" w:rsidRPr="00FA64AA">
        <w:rPr>
          <w:rFonts w:cs="Arial"/>
        </w:rPr>
        <w:t>,</w:t>
      </w:r>
      <w:r w:rsidRPr="00FA64AA">
        <w:rPr>
          <w:rFonts w:cs="Arial"/>
        </w:rPr>
        <w:t xml:space="preserve"> jedná se o:</w:t>
      </w:r>
    </w:p>
    <w:p w:rsidR="0099258E" w:rsidRDefault="00831DC8" w:rsidP="00F32C54">
      <w:pPr>
        <w:spacing w:before="120"/>
        <w:ind w:left="852"/>
        <w:rPr>
          <w:rFonts w:cs="Arial"/>
        </w:rPr>
      </w:pPr>
      <w:r w:rsidRPr="00FA64AA">
        <w:rPr>
          <w:rFonts w:cs="Arial"/>
        </w:rPr>
        <w:t>12</w:t>
      </w:r>
      <w:r w:rsidR="00832344" w:rsidRPr="00FA64AA">
        <w:rPr>
          <w:rFonts w:cs="Arial"/>
        </w:rPr>
        <w:t xml:space="preserve"> ks trubky bezešvé </w:t>
      </w:r>
      <w:r w:rsidRPr="00FA64AA">
        <w:rPr>
          <w:rFonts w:cs="Arial"/>
        </w:rPr>
        <w:t>219 x 6,3</w:t>
      </w:r>
      <w:r w:rsidR="00832344" w:rsidRPr="00FA64AA">
        <w:rPr>
          <w:rFonts w:cs="Arial"/>
        </w:rPr>
        <w:t xml:space="preserve"> mm, materiál L 360NE, DN </w:t>
      </w:r>
      <w:r w:rsidRPr="00FA64AA">
        <w:rPr>
          <w:rFonts w:cs="Arial"/>
        </w:rPr>
        <w:t>2</w:t>
      </w:r>
      <w:r w:rsidR="00832344" w:rsidRPr="00FA64AA">
        <w:rPr>
          <w:rFonts w:cs="Arial"/>
        </w:rPr>
        <w:t>00 PN63 v délkách 12 m; s izolací 3-vrstvou PE dle DIN 30670</w:t>
      </w:r>
    </w:p>
    <w:p w:rsidR="00474E63" w:rsidRDefault="0099258E" w:rsidP="00474E63">
      <w:pPr>
        <w:pStyle w:val="Odstavec2"/>
        <w:numPr>
          <w:ilvl w:val="0"/>
          <w:numId w:val="37"/>
        </w:numPr>
        <w:rPr>
          <w:rFonts w:cs="Arial"/>
        </w:rPr>
      </w:pPr>
      <w:r w:rsidRPr="0099258E">
        <w:rPr>
          <w:rFonts w:cs="Arial"/>
        </w:rPr>
        <w:t xml:space="preserve">seznámení s vnitřními </w:t>
      </w:r>
      <w:r w:rsidRPr="004F2E8D">
        <w:rPr>
          <w:rFonts w:cs="Arial"/>
        </w:rPr>
        <w:t>předpisy Objednatele</w:t>
      </w:r>
    </w:p>
    <w:p w:rsidR="00832344" w:rsidRPr="003152D9" w:rsidRDefault="00832344" w:rsidP="00832344">
      <w:pPr>
        <w:pStyle w:val="Odstavec2"/>
        <w:rPr>
          <w:rFonts w:cs="Arial"/>
        </w:rPr>
      </w:pPr>
      <w:r w:rsidRPr="00832344">
        <w:rPr>
          <w:rFonts w:cs="Arial"/>
        </w:rPr>
        <w:t xml:space="preserve">Část materiálu pro provádění </w:t>
      </w:r>
      <w:r w:rsidR="006D1537">
        <w:rPr>
          <w:rFonts w:cs="Arial"/>
        </w:rPr>
        <w:t>D</w:t>
      </w:r>
      <w:r w:rsidRPr="00832344">
        <w:rPr>
          <w:rFonts w:cs="Arial"/>
          <w:color w:val="000000" w:themeColor="text1"/>
        </w:rPr>
        <w:t xml:space="preserve">íla, tj. určené pro opravu produktovodu, spočívající v dodávce potrubí ve smyslu čl. </w:t>
      </w:r>
      <w:r w:rsidR="003152D9">
        <w:rPr>
          <w:rFonts w:cs="Arial"/>
          <w:color w:val="000000" w:themeColor="text1"/>
        </w:rPr>
        <w:t>2</w:t>
      </w:r>
      <w:r w:rsidRPr="00832344">
        <w:rPr>
          <w:rFonts w:cs="Arial"/>
          <w:color w:val="000000" w:themeColor="text1"/>
        </w:rPr>
        <w:t>.</w:t>
      </w:r>
      <w:r w:rsidR="006D1537">
        <w:rPr>
          <w:rFonts w:cs="Arial"/>
          <w:color w:val="000000" w:themeColor="text1"/>
        </w:rPr>
        <w:t>9 písm. o) Smlouvy</w:t>
      </w:r>
      <w:r w:rsidRPr="00832344">
        <w:rPr>
          <w:rFonts w:cs="Arial"/>
          <w:color w:val="000000" w:themeColor="text1"/>
        </w:rPr>
        <w:t xml:space="preserve"> výše zajistí Objednatel. Uvedený materiál bude Zhotoviteli předán v místě uložení ve </w:t>
      </w:r>
      <w:r w:rsidRPr="00646EC6">
        <w:rPr>
          <w:rFonts w:cs="Arial"/>
          <w:color w:val="000000" w:themeColor="text1"/>
        </w:rPr>
        <w:t xml:space="preserve">skladu </w:t>
      </w:r>
      <w:r w:rsidR="003152D9" w:rsidRPr="00646EC6">
        <w:rPr>
          <w:rFonts w:cs="Arial"/>
          <w:color w:val="000000" w:themeColor="text1"/>
        </w:rPr>
        <w:t>Hněvice</w:t>
      </w:r>
      <w:r w:rsidRPr="00646EC6">
        <w:rPr>
          <w:rFonts w:cs="Arial"/>
          <w:color w:val="000000" w:themeColor="text1"/>
        </w:rPr>
        <w:t xml:space="preserve"> a o</w:t>
      </w:r>
      <w:r w:rsidRPr="00832344">
        <w:rPr>
          <w:rFonts w:cs="Arial"/>
          <w:color w:val="000000" w:themeColor="text1"/>
        </w:rPr>
        <w:t xml:space="preserve"> této přejímce bude učiněn zápis ve stavebním deníku. Zhotovitel je povinen zajistit převoz dotčeného materiálu na staveniště na svojí odpovědnost a na své náklady</w:t>
      </w:r>
      <w:r w:rsidR="006E5E97">
        <w:rPr>
          <w:rFonts w:cs="Arial"/>
          <w:color w:val="000000" w:themeColor="text1"/>
        </w:rPr>
        <w:t>.</w:t>
      </w:r>
    </w:p>
    <w:p w:rsidR="003152D9" w:rsidRDefault="003152D9" w:rsidP="00832344">
      <w:pPr>
        <w:pStyle w:val="Odstavec2"/>
        <w:rPr>
          <w:rFonts w:cs="Arial"/>
        </w:rPr>
      </w:pPr>
      <w:r w:rsidRPr="003152D9">
        <w:rPr>
          <w:rFonts w:cs="Arial"/>
          <w:color w:val="000000" w:themeColor="text1"/>
        </w:rPr>
        <w:lastRenderedPageBreak/>
        <w:t xml:space="preserve">Zhotovitel je povinen provést Dílo ve vysoké kvalitě </w:t>
      </w:r>
      <w:r w:rsidRPr="003152D9">
        <w:rPr>
          <w:rFonts w:cs="Arial"/>
        </w:rPr>
        <w:t>odpovídající charakteru a významu Díla, kdy vadným provedením Díla může být ohroženo zdraví a životy osob, majetek a životní prostředí. Dílo je významné též z hlediska obchodní činnosti Objednatele, kdy vadným provedením Díla může dojít k zastavení obchodní činnosti Objednatele a vzniku škody v řádech miliónů korun českých</w:t>
      </w:r>
      <w:r w:rsidR="006E5E97">
        <w:rPr>
          <w:rFonts w:cs="Arial"/>
        </w:rPr>
        <w:t>.</w:t>
      </w:r>
    </w:p>
    <w:p w:rsidR="003152D9" w:rsidRPr="003152D9" w:rsidRDefault="003152D9" w:rsidP="00832344">
      <w:pPr>
        <w:pStyle w:val="Odstavec2"/>
        <w:rPr>
          <w:rFonts w:cs="Arial"/>
        </w:rPr>
      </w:pPr>
      <w:r w:rsidRPr="003152D9">
        <w:rPr>
          <w:rFonts w:cs="Arial"/>
          <w:color w:val="000000" w:themeColor="text1"/>
        </w:rPr>
        <w:t xml:space="preserve">Zhotovitel </w:t>
      </w:r>
      <w:r w:rsidRPr="003152D9">
        <w:rPr>
          <w:rFonts w:cs="Arial"/>
        </w:rPr>
        <w:t>se zavazuje průběžně provádět veškeré potřebné zkoušky, měření a atesty k prokázání kvalitativních parametrů předmětu Díla a Zhotovitel je povinen umožnit přítomnost osob Objednatele při provádění potřebných zkoušek, měření a atestů k prokázání kvalitativních parametrů předmětu Díla</w:t>
      </w:r>
      <w:r w:rsidR="006E5E97">
        <w:rPr>
          <w:rFonts w:cs="Arial"/>
        </w:rPr>
        <w:t>.</w:t>
      </w:r>
    </w:p>
    <w:p w:rsidR="00832344" w:rsidRPr="00832344" w:rsidRDefault="00DD57F1" w:rsidP="00DD57F1">
      <w:pPr>
        <w:pStyle w:val="Odstavec2"/>
      </w:pPr>
      <w:r w:rsidRPr="00832344">
        <w:t xml:space="preserve">Zhotovitel se zavazuje provést </w:t>
      </w:r>
      <w:r w:rsidRPr="00832344">
        <w:rPr>
          <w:b/>
        </w:rPr>
        <w:t>vyzkoušení Díla</w:t>
      </w:r>
      <w:r w:rsidRPr="00832344">
        <w:t xml:space="preserve"> spočívající v provedení těchto zkoušek</w:t>
      </w:r>
      <w:r w:rsidR="00832344" w:rsidRPr="00832344">
        <w:t>:</w:t>
      </w:r>
    </w:p>
    <w:p w:rsidR="00832344" w:rsidRPr="0060340F" w:rsidRDefault="00832344" w:rsidP="00832344">
      <w:pPr>
        <w:pStyle w:val="Odstavec2"/>
        <w:numPr>
          <w:ilvl w:val="0"/>
          <w:numId w:val="40"/>
        </w:numPr>
      </w:pPr>
      <w:r w:rsidRPr="0060340F">
        <w:t>jiskrové zkoušky izolace</w:t>
      </w:r>
    </w:p>
    <w:p w:rsidR="00DD57F1" w:rsidRPr="00474E63" w:rsidRDefault="00832344" w:rsidP="00832344">
      <w:pPr>
        <w:pStyle w:val="Odstavec2"/>
        <w:numPr>
          <w:ilvl w:val="0"/>
          <w:numId w:val="40"/>
        </w:numPr>
      </w:pPr>
      <w:r w:rsidRPr="00474E63">
        <w:t>tlakové zkoušky (pokud je potrubí uloženo v chráničce)</w:t>
      </w:r>
      <w:r w:rsidR="00DD57F1" w:rsidRPr="00474E63">
        <w:t>.</w:t>
      </w:r>
    </w:p>
    <w:p w:rsidR="003152D9" w:rsidRPr="0060340F" w:rsidRDefault="003152D9" w:rsidP="003152D9">
      <w:pPr>
        <w:pStyle w:val="Odstavec2"/>
      </w:pPr>
      <w:r w:rsidRPr="0060340F">
        <w:t>Objednatel má právo sám nebo prostřednictvím zmocněné osoby provádět kontrolu plnění Smlouvy v souladu s ustanoveními uvedenými ve VOP (viz čl. 3.6 VOP).</w:t>
      </w:r>
    </w:p>
    <w:p w:rsidR="003152D9" w:rsidRPr="003152D9" w:rsidRDefault="003152D9" w:rsidP="003152D9">
      <w:pPr>
        <w:pStyle w:val="Odstavec3"/>
        <w:rPr>
          <w:color w:val="000000" w:themeColor="text1"/>
        </w:rPr>
      </w:pPr>
      <w:r w:rsidRPr="0060340F">
        <w:t>Zhotovitel je povinen v rámci kontroly Díla Objednatelem</w:t>
      </w:r>
      <w:r w:rsidRPr="003152D9">
        <w:t xml:space="preserve"> přizvat defektoskopa Objednatele vždy po odkrytí úseku opravovaného potrubí. Bez zápisu defektoskopa do stavebního deníku není Zhotovitel oprávněn pokračovat v provádění Díla. Rovněž tak po provedení opravy konkrétní vady potrubí lokalizované Objednatelem je Zhotovitel povinen přizvat Zástupce Objednatele a teprve po schválení provedení opravy a provedení zápisu o schválení opravy a povolení zásypu do stavebního deníku Objednatelem je Zhotovitel oprávněn provést zásyp dotčené části potrubí. Objednatel poskytuje Zhotoviteli potřebnou součinnost, specifikovanou zejména v podrobném Harmonogramu plnění, pouze nedostaví-li se osoba oprávněná jednat za Objednatele k této kontrole nejpozději do 3 pracovních dní od vyzvání, je Zhotovitel oprávněn pokračovat v dalších pracích. Provedení kontroly však nezbavuje Zhotovitele odpovědnosti za případné vady kontrolou nezjištěné. Nevyzve-li Zhotovitel Objednatele ke kontrole před provedením následných prací, bude povinen na žádost Objednatele zakryté práce odkrýt na vlastní náklad a vlastní odpovědnost.</w:t>
      </w:r>
    </w:p>
    <w:p w:rsidR="0099258E" w:rsidRPr="004F2E8D" w:rsidRDefault="003152D9" w:rsidP="004F2E8D">
      <w:pPr>
        <w:pStyle w:val="Odstavec2"/>
        <w:rPr>
          <w:rFonts w:cs="Arial"/>
        </w:rPr>
      </w:pPr>
      <w:r w:rsidRPr="003152D9">
        <w:rPr>
          <w:rFonts w:cs="Arial"/>
        </w:rPr>
        <w:t xml:space="preserve">Práce na Díle </w:t>
      </w:r>
      <w:r w:rsidR="002B15D0">
        <w:rPr>
          <w:rFonts w:cs="Arial"/>
        </w:rPr>
        <w:t>může být</w:t>
      </w:r>
      <w:r w:rsidRPr="003152D9">
        <w:rPr>
          <w:rFonts w:cs="Arial"/>
        </w:rPr>
        <w:t xml:space="preserve"> částečně prováděna v prostředí s vysokým požárním nebezpečím (Zóny s nebezpečím výbuchu 1, 2), čemuž musí odpovídat strojní vybavení Zhotovitele, metody používání osobních ochranných </w:t>
      </w:r>
      <w:r w:rsidR="0099258E">
        <w:rPr>
          <w:rFonts w:cs="Arial"/>
        </w:rPr>
        <w:t xml:space="preserve">pracovních </w:t>
      </w:r>
      <w:r w:rsidRPr="003152D9">
        <w:rPr>
          <w:rFonts w:cs="Arial"/>
        </w:rPr>
        <w:t xml:space="preserve">prostředků, zvláštní režim prací atd. V případě, že Zhotovitel nezajistí veškerá opatření k zajištění bezpečnosti a ochrany při práci v souladu s legislativou, nebudou pracovníci či technika Zhotovitele vpuštěny/a do dotčených prostor Objednatele </w:t>
      </w:r>
      <w:r w:rsidR="0099258E">
        <w:rPr>
          <w:rFonts w:cs="Arial"/>
        </w:rPr>
        <w:t xml:space="preserve">či na staveniště </w:t>
      </w:r>
      <w:r w:rsidRPr="003152D9">
        <w:rPr>
          <w:rFonts w:cs="Arial"/>
        </w:rPr>
        <w:t>a touto skutečností způsobené zpoždění bude považováno za překážku na straně Zhotovitele, za něž nese Zhotovitel zodpovědnost</w:t>
      </w:r>
      <w:r>
        <w:rPr>
          <w:rFonts w:cs="Arial"/>
        </w:rPr>
        <w:t>.</w:t>
      </w:r>
    </w:p>
    <w:p w:rsidR="00817E17" w:rsidRPr="00474E63" w:rsidRDefault="0099258E" w:rsidP="004F2E8D">
      <w:pPr>
        <w:pStyle w:val="Odstavec2"/>
      </w:pPr>
      <w:r>
        <w:t xml:space="preserve">Zhotovitel se zavazuje, že provede Dílo pouze prostřednictvím odborně způsobilých a </w:t>
      </w:r>
      <w:r w:rsidRPr="00474E63">
        <w:t xml:space="preserve">kvalifikovaných osob, </w:t>
      </w:r>
    </w:p>
    <w:p w:rsidR="0099258E" w:rsidRPr="00474E63" w:rsidRDefault="00817E17" w:rsidP="00817E17">
      <w:pPr>
        <w:pStyle w:val="Odstavec2"/>
        <w:rPr>
          <w:rFonts w:cs="Arial"/>
        </w:rPr>
      </w:pPr>
      <w:r w:rsidRPr="00474E63">
        <w:rPr>
          <w:rFonts w:cs="Arial"/>
        </w:rPr>
        <w:t>Zhotovitel</w:t>
      </w:r>
      <w:r w:rsidRPr="00474E63">
        <w:t xml:space="preserve"> prohlašuje, že pro práce na Díle prováděné Zhotovitelem na základě této Smlouvy užije pouze osoby, jež jsou </w:t>
      </w:r>
      <w:r w:rsidR="006D0498">
        <w:t xml:space="preserve">ve smyslu Závazných podkladů </w:t>
      </w:r>
      <w:r w:rsidRPr="00474E63">
        <w:t>kmenovými zaměstnanci Zhotovitele, či příp. subdodavatele, jež budou předem ze strany Objednatele schváleni,</w:t>
      </w:r>
      <w:r w:rsidRPr="00474E63">
        <w:rPr>
          <w:rFonts w:cs="Arial"/>
        </w:rPr>
        <w:t xml:space="preserve"> </w:t>
      </w:r>
      <w:r w:rsidR="0099258E" w:rsidRPr="00474E63">
        <w:t xml:space="preserve">přičemž Zhotovitel prohlašuje a zavazuje se, že pro řádné a včasné provedení Díla bude mít po dobu plnění Díla k dispozici vždy min. 4 (čtyři) skupiny </w:t>
      </w:r>
      <w:r w:rsidRPr="00474E63">
        <w:t xml:space="preserve">osob </w:t>
      </w:r>
      <w:r w:rsidR="0099258E" w:rsidRPr="00474E63">
        <w:t xml:space="preserve">ve složení </w:t>
      </w:r>
      <w:r w:rsidR="004F2E8D" w:rsidRPr="00474E63">
        <w:t xml:space="preserve">1 svářeč s osvědčením o zkoušce svářečů dle ČSN EN 287-1, 1 technik a 1 přípravář a pro provádění zemních </w:t>
      </w:r>
      <w:r w:rsidR="004F2E8D" w:rsidRPr="00921D0D">
        <w:t>prací vždy min. 4 (čtyři) skupiny osob ve složení 1 strojník a 1 pomocný pracovník. Zhotovitel se z</w:t>
      </w:r>
      <w:r w:rsidR="004F2E8D" w:rsidRPr="00EB4490">
        <w:t xml:space="preserve">avazuje </w:t>
      </w:r>
      <w:r w:rsidR="0099258E" w:rsidRPr="00D1282E">
        <w:t>nejpozději před zahájením vlastních p</w:t>
      </w:r>
      <w:r w:rsidR="0099258E" w:rsidRPr="00817E17">
        <w:t xml:space="preserve">rací na Díle předat Objednateli jmenný seznam pracovníků a osob na straně Zhotovitele podílejících se na Díle a rovněž seznam techniky a vozidel, jež bude Zhotovitel užívat a pro něž Objednatel zajistí </w:t>
      </w:r>
      <w:r w:rsidR="0099258E" w:rsidRPr="00FA64AA">
        <w:t>povolení pro vstup a vjezd na staveniště a do areálu skladu pohonných hmot Objednatele – Litvínov, Třemošná</w:t>
      </w:r>
      <w:r w:rsidR="0099258E" w:rsidRPr="00474E63">
        <w:t xml:space="preserve"> a Hněvice.</w:t>
      </w:r>
      <w:r w:rsidRPr="00474E63">
        <w:t xml:space="preserve"> V seznamu osob bude uvedeno vyjma jména, příjmení a bydliště osoby rovněž číslo občanského průkazu či jiného dokladu sloužícím k prokázání totožnosti dotčené osoby.</w:t>
      </w:r>
    </w:p>
    <w:p w:rsidR="00921D0D" w:rsidRPr="00921D0D" w:rsidRDefault="00817E17" w:rsidP="004C11EB">
      <w:pPr>
        <w:pStyle w:val="Odstavec3"/>
        <w:rPr>
          <w:rFonts w:cs="Arial"/>
        </w:rPr>
      </w:pPr>
      <w:r w:rsidRPr="00474E63">
        <w:t>Seznam osob Zhotovitele, jakož i seznam techniky a vozidel předaný Zhotovitelem Objednateli se uplatní též pro vstup těchto osob</w:t>
      </w:r>
      <w:r w:rsidRPr="004C11EB">
        <w:t>, potažmo techniky a vozidel Zhotovitele na místa plnění. Bez sdělení identifikačních údajů osob provádějících práce na Díle na straně Zhotovitele nebudou takové osoby k realizaci prací na Díle v místě plnění vpuštěny, a tuto skutečnost nelze považovat za neposkytnutí součinnosti ze strany Objednatele a Zhotovitel nemá právo uplatňovat žádné sankce vůči Objednateli.</w:t>
      </w:r>
    </w:p>
    <w:p w:rsidR="00817E17" w:rsidRPr="00474E63" w:rsidRDefault="00921D0D" w:rsidP="004C11EB">
      <w:pPr>
        <w:pStyle w:val="Odstavec3"/>
        <w:rPr>
          <w:rFonts w:cs="Arial"/>
        </w:rPr>
      </w:pPr>
      <w:r>
        <w:lastRenderedPageBreak/>
        <w:t xml:space="preserve">Objednatel je rovněž oprávněn kontrolovat osoby – provádět kontrolu osob, které se pohybují po staveništi. V případě, že osoby na straně Zhotovitele nacházející se na staveništi nebudou osoby schválené Objednatelem a uvedené v seznamu osob, jež Zhotovitel je povinen předat Objednateli, je Objednatel oprávněn vykázat tyto osoby ze staveniště a po Zhotoviteli požadovat sjednané smluvní pokuty. Zhotovitel v takovém </w:t>
      </w:r>
      <w:r w:rsidRPr="00474E63">
        <w:t>případě nemá právo uplatňovat jakékoli sankce vůči Objednateli.</w:t>
      </w:r>
    </w:p>
    <w:p w:rsidR="00817E17" w:rsidRPr="00474E63" w:rsidRDefault="00817E17" w:rsidP="00817E17">
      <w:pPr>
        <w:pStyle w:val="Odstavec2"/>
      </w:pPr>
      <w:r w:rsidRPr="00474E63">
        <w:t>Objednatel se zavazuje proškolit Zhotovitele z vnitřních předpisů Objednatele vztahující se k provádění Díla Zhotovitelem v konkrétních místech plnění a ve vztahu k chování osob v areálech provozu Objednatele a v ochranném pásmu trasy produktovodů.</w:t>
      </w:r>
      <w:r w:rsidR="006C1726" w:rsidRPr="00474E63">
        <w:t xml:space="preserve"> </w:t>
      </w:r>
      <w:r w:rsidRPr="00474E63">
        <w:t>Objednatel seznámí Zhotovitele se specifickými předpisy v oblasti ochrany a bezpečnosti zdraví při práci, s vnitřními předpisy Objednatele a dalšími požadavky a omezujícímu podmínkami platnými pro pohyb osob v areálech skladů pohonných hmot Objednatele</w:t>
      </w:r>
      <w:r w:rsidR="006C1726" w:rsidRPr="00474E63">
        <w:t xml:space="preserve"> a v ochranném pásmu produktovodu</w:t>
      </w:r>
      <w:r w:rsidRPr="00474E63">
        <w:t>.</w:t>
      </w:r>
    </w:p>
    <w:p w:rsidR="00817E17" w:rsidRPr="006C1726" w:rsidRDefault="00817E17" w:rsidP="004C11EB">
      <w:pPr>
        <w:pStyle w:val="Odstavec3"/>
        <w:rPr>
          <w:rFonts w:cs="Arial"/>
        </w:rPr>
      </w:pPr>
      <w:r w:rsidRPr="006C1726">
        <w:t>Zhotovitel je povinen zajistit seznámení osob na straně Zhotovitele s vnitřními předpisy Objednatele.</w:t>
      </w:r>
    </w:p>
    <w:p w:rsidR="00DD57F1" w:rsidRPr="00DD57F1" w:rsidRDefault="00DD57F1" w:rsidP="00DD57F1">
      <w:pPr>
        <w:pStyle w:val="Odstavec2"/>
      </w:pPr>
      <w:r w:rsidRPr="00DD57F1">
        <w:t xml:space="preserve">Za dodržování a plnění povinností v oblasti </w:t>
      </w:r>
      <w:r w:rsidRPr="007240F7">
        <w:rPr>
          <w:b/>
        </w:rPr>
        <w:t>bezpečnosti a ochrany zdraví při práci</w:t>
      </w:r>
      <w:r w:rsidRPr="00DD57F1">
        <w:t xml:space="preserve"> při provádění Díla dle této Smlouvy je za Objednatele pověřen zaměstnanec Objednatele jmenovaný Objednatelem a uvedený v protokolu o předání </w:t>
      </w:r>
      <w:r w:rsidR="00FC5775">
        <w:t>s</w:t>
      </w:r>
      <w:r w:rsidRPr="00DD57F1">
        <w:t xml:space="preserve">taveniště Zhotoviteli. Smluvní strany se dohodly, že </w:t>
      </w:r>
      <w:r w:rsidRPr="00417BED">
        <w:t xml:space="preserve">bude plnit úlohu koordinace provádění opatření k zajištění BOZP zaměstnanců Objednatele a </w:t>
      </w:r>
      <w:r w:rsidRPr="00DD57F1">
        <w:t>Zhotovitele a postupů k jejich splnění.</w:t>
      </w:r>
    </w:p>
    <w:p w:rsidR="00C30D59" w:rsidRDefault="007F3FC6" w:rsidP="00280022">
      <w:pPr>
        <w:pStyle w:val="lnek"/>
      </w:pPr>
      <w:r w:rsidRPr="00280022">
        <w:rPr>
          <w:rFonts w:eastAsiaTheme="minorEastAsia"/>
        </w:rPr>
        <w:t>Místo</w:t>
      </w:r>
      <w:r w:rsidRPr="007F3FC6">
        <w:t xml:space="preserve"> a doba plnění</w:t>
      </w:r>
    </w:p>
    <w:p w:rsidR="002D10DD" w:rsidRDefault="007F3FC6" w:rsidP="002D10DD">
      <w:pPr>
        <w:pStyle w:val="Odstavec2"/>
      </w:pPr>
      <w:r w:rsidRPr="007F3FC6">
        <w:t xml:space="preserve">Místem plnění je: </w:t>
      </w:r>
      <w:r w:rsidR="002D10DD">
        <w:t xml:space="preserve">produktovod </w:t>
      </w:r>
      <w:r w:rsidR="00FC5775">
        <w:t>ve vlastnictví Objednatele v</w:t>
      </w:r>
      <w:r w:rsidR="00DC6A37">
        <w:t> </w:t>
      </w:r>
      <w:r w:rsidR="002D10DD">
        <w:t>tras</w:t>
      </w:r>
      <w:r w:rsidR="00FC5775">
        <w:t>e</w:t>
      </w:r>
      <w:r w:rsidR="00DC6A37">
        <w:t xml:space="preserve"> č. D1</w:t>
      </w:r>
      <w:r w:rsidR="00831DC8">
        <w:t>10</w:t>
      </w:r>
      <w:r w:rsidR="002D10DD">
        <w:t xml:space="preserve"> </w:t>
      </w:r>
      <w:r w:rsidR="00831DC8">
        <w:t>Kralupy - Mstětice</w:t>
      </w:r>
      <w:r w:rsidR="002D10DD">
        <w:t xml:space="preserve">, </w:t>
      </w:r>
      <w:r w:rsidR="00FC5775">
        <w:t xml:space="preserve">v délce </w:t>
      </w:r>
      <w:r w:rsidR="00831DC8">
        <w:t>32,71</w:t>
      </w:r>
      <w:r w:rsidR="00FC5775">
        <w:t xml:space="preserve"> km.</w:t>
      </w:r>
    </w:p>
    <w:p w:rsidR="002D10DD" w:rsidRPr="002D10DD" w:rsidRDefault="002D10DD" w:rsidP="002D10DD">
      <w:pPr>
        <w:pStyle w:val="Odstavec2"/>
        <w:rPr>
          <w:rFonts w:cs="Arial"/>
        </w:rPr>
      </w:pPr>
      <w:r w:rsidRPr="002D10DD">
        <w:rPr>
          <w:rFonts w:cs="Arial"/>
        </w:rPr>
        <w:t>Zhotovitel je povinen dodržet místo a umístění Díla. Nedodržení umístění Díla či jakékoli části Díla (např. umístění potrubí v zemi, umístění uložení kabelů apod.) je považováno za vadu plnění Zhotovitele a Zhotovitel je povinen takovou vadu odstranit na vlastní náklady, tj. Zhotovitel je v daném případě povinen na vlastní náklady odstranit původní část Díla či Dílo a dotčené části Díla či Dílo řádně umístit</w:t>
      </w:r>
      <w:r w:rsidR="006E5E97">
        <w:rPr>
          <w:rFonts w:cs="Arial"/>
        </w:rPr>
        <w:t>.</w:t>
      </w:r>
    </w:p>
    <w:p w:rsidR="007F3FC6" w:rsidRDefault="007F3FC6" w:rsidP="007F3FC6">
      <w:pPr>
        <w:pStyle w:val="Odstavec2"/>
      </w:pPr>
      <w:r w:rsidRPr="007F3FC6">
        <w:t>Termíny provedení Díla</w:t>
      </w:r>
      <w:r>
        <w:t>:</w:t>
      </w:r>
    </w:p>
    <w:p w:rsidR="002D10DD" w:rsidRPr="0060340F" w:rsidRDefault="004F2E8D" w:rsidP="0060340F">
      <w:pPr>
        <w:pStyle w:val="lnek"/>
        <w:numPr>
          <w:ilvl w:val="0"/>
          <w:numId w:val="0"/>
        </w:numPr>
        <w:spacing w:before="120"/>
        <w:ind w:left="567"/>
        <w:jc w:val="both"/>
        <w:rPr>
          <w:b w:val="0"/>
          <w:i/>
          <w:sz w:val="20"/>
        </w:rPr>
      </w:pPr>
      <w:r>
        <w:rPr>
          <w:b w:val="0"/>
          <w:sz w:val="20"/>
        </w:rPr>
        <w:t>Termín zahájení realizace Díla je předpokládán k </w:t>
      </w:r>
      <w:r w:rsidRPr="00492B56">
        <w:rPr>
          <w:b w:val="0"/>
          <w:sz w:val="20"/>
        </w:rPr>
        <w:t xml:space="preserve">datu </w:t>
      </w:r>
      <w:r w:rsidR="00831DC8" w:rsidRPr="00492B56">
        <w:rPr>
          <w:b w:val="0"/>
          <w:sz w:val="20"/>
        </w:rPr>
        <w:t>září 2015</w:t>
      </w:r>
      <w:r w:rsidRPr="00492B56">
        <w:rPr>
          <w:b w:val="0"/>
          <w:sz w:val="20"/>
        </w:rPr>
        <w:t>, přičemž</w:t>
      </w:r>
      <w:r>
        <w:rPr>
          <w:b w:val="0"/>
          <w:sz w:val="20"/>
        </w:rPr>
        <w:t xml:space="preserve"> Smluvní strany se dohodly, že Zhotovitel je povinen zahájit provádění Díla bez zbytečného odkladu po uzavření této Smlouvy dle pokynů Objednatele </w:t>
      </w:r>
      <w:r w:rsidR="00D14A1F">
        <w:rPr>
          <w:b w:val="0"/>
          <w:sz w:val="20"/>
        </w:rPr>
        <w:t>vztahujících se k</w:t>
      </w:r>
      <w:r>
        <w:rPr>
          <w:b w:val="0"/>
          <w:sz w:val="20"/>
        </w:rPr>
        <w:t> </w:t>
      </w:r>
      <w:r w:rsidR="00D14A1F">
        <w:rPr>
          <w:b w:val="0"/>
          <w:sz w:val="20"/>
        </w:rPr>
        <w:t>plánované</w:t>
      </w:r>
      <w:r>
        <w:rPr>
          <w:b w:val="0"/>
          <w:sz w:val="20"/>
        </w:rPr>
        <w:t xml:space="preserve"> </w:t>
      </w:r>
      <w:r w:rsidR="00D14A1F">
        <w:rPr>
          <w:b w:val="0"/>
          <w:sz w:val="20"/>
        </w:rPr>
        <w:t>odstávce</w:t>
      </w:r>
      <w:r>
        <w:rPr>
          <w:b w:val="0"/>
          <w:sz w:val="20"/>
        </w:rPr>
        <w:t xml:space="preserve"> produktovodu a v souladu s Harmonogramem plnění</w:t>
      </w:r>
    </w:p>
    <w:p w:rsidR="004F2E8D" w:rsidRDefault="004F2E8D" w:rsidP="00086229">
      <w:pPr>
        <w:ind w:left="567"/>
        <w:rPr>
          <w:rFonts w:cs="Arial"/>
          <w:szCs w:val="20"/>
        </w:rPr>
      </w:pPr>
      <w:r>
        <w:rPr>
          <w:rFonts w:cs="Arial"/>
          <w:szCs w:val="20"/>
        </w:rPr>
        <w:t xml:space="preserve">Lhůta pro dokončení a předání Díla </w:t>
      </w:r>
      <w:r w:rsidR="00D14A1F">
        <w:rPr>
          <w:rFonts w:cs="Arial"/>
          <w:szCs w:val="20"/>
        </w:rPr>
        <w:t xml:space="preserve">činí </w:t>
      </w:r>
      <w:r w:rsidR="00086229" w:rsidRPr="00FA64AA">
        <w:rPr>
          <w:rFonts w:cs="Arial"/>
        </w:rPr>
        <w:t>30</w:t>
      </w:r>
      <w:r w:rsidRPr="00FA64AA">
        <w:rPr>
          <w:rFonts w:cs="Arial"/>
        </w:rPr>
        <w:t xml:space="preserve"> dnů od</w:t>
      </w:r>
      <w:r>
        <w:rPr>
          <w:rFonts w:cs="Arial"/>
        </w:rPr>
        <w:t xml:space="preserve"> data převzetí staveniště Zhotovitelem od Objednatele.</w:t>
      </w:r>
    </w:p>
    <w:p w:rsidR="00E45BDE" w:rsidRDefault="002D10DD" w:rsidP="007F3FC6">
      <w:pPr>
        <w:pStyle w:val="Odstavec2"/>
        <w:numPr>
          <w:ilvl w:val="0"/>
          <w:numId w:val="0"/>
        </w:numPr>
        <w:ind w:left="567"/>
      </w:pPr>
      <w:r>
        <w:tab/>
        <w:t xml:space="preserve">Dílčí termíny </w:t>
      </w:r>
      <w:r w:rsidR="00D14A1F">
        <w:t xml:space="preserve">provedení Díla </w:t>
      </w:r>
      <w:r>
        <w:t>jsou uvedeny v závazném Harmonogramu plnění</w:t>
      </w:r>
      <w:r w:rsidR="006E5E97">
        <w:t>.</w:t>
      </w:r>
      <w:r w:rsidR="0060340F">
        <w:t xml:space="preserve"> </w:t>
      </w:r>
    </w:p>
    <w:p w:rsidR="007F3FC6" w:rsidRDefault="002F6183" w:rsidP="007F3FC6">
      <w:pPr>
        <w:pStyle w:val="Odstavec2"/>
        <w:numPr>
          <w:ilvl w:val="0"/>
          <w:numId w:val="0"/>
        </w:numPr>
        <w:ind w:left="567"/>
      </w:pPr>
      <w:r w:rsidRPr="00B34A1F">
        <w:t>Zhotovitel je povinen realizovat Dílo v termínech uvedených v Harmonogramu plnění uvedeném v Nabídce, resp. odsouhlaseném Objednatelem</w:t>
      </w:r>
      <w:r w:rsidR="00FC5775">
        <w:t>, jež je součástí této Smlouvy jako příloha č. 1</w:t>
      </w:r>
      <w:r w:rsidRPr="00B34A1F">
        <w:t xml:space="preserve"> (dále jen „</w:t>
      </w:r>
      <w:r w:rsidRPr="00B34A1F">
        <w:rPr>
          <w:b/>
          <w:i/>
        </w:rPr>
        <w:t>Harmonogram plnění</w:t>
      </w:r>
      <w:r w:rsidRPr="00B34A1F">
        <w:t>“)</w:t>
      </w:r>
    </w:p>
    <w:p w:rsidR="00B34A1F" w:rsidRPr="00B34A1F" w:rsidRDefault="00B34A1F" w:rsidP="00B34A1F">
      <w:pPr>
        <w:pStyle w:val="Odstavec2"/>
        <w:rPr>
          <w:rFonts w:cs="Arial"/>
        </w:rPr>
      </w:pPr>
      <w:r w:rsidRPr="00B34A1F">
        <w:rPr>
          <w:rFonts w:cs="Arial"/>
          <w:color w:val="000000" w:themeColor="text1"/>
        </w:rPr>
        <w:t xml:space="preserve">Zhotovitel je povinen provést Dílo řádně a včas v dohodnutých lhůtách a termínech a je povinen dodržovat závazný Harmonogram plnění (práce „před odstávkou, práce „v odstávce“ a práce „po odstávce“) sjednaný touto Smlouvou a </w:t>
      </w:r>
      <w:r w:rsidRPr="00B34A1F">
        <w:rPr>
          <w:rFonts w:cs="Arial"/>
        </w:rPr>
        <w:t xml:space="preserve">provést veškeré dodávky, práce a služby spojené s provedením Díla a požadované Objednatelem dle této Smlouvy tak, aby funkční část Díla byla po ukončení </w:t>
      </w:r>
      <w:r w:rsidRPr="00492B56">
        <w:rPr>
          <w:rFonts w:cs="Arial"/>
        </w:rPr>
        <w:t xml:space="preserve">plánované </w:t>
      </w:r>
      <w:r w:rsidR="00492B56" w:rsidRPr="00492B56">
        <w:rPr>
          <w:rFonts w:cs="Arial"/>
        </w:rPr>
        <w:t>20</w:t>
      </w:r>
      <w:r w:rsidRPr="00492B56">
        <w:rPr>
          <w:rFonts w:cs="Arial"/>
        </w:rPr>
        <w:t>ti denní</w:t>
      </w:r>
      <w:r w:rsidRPr="00B34A1F">
        <w:rPr>
          <w:rFonts w:cs="Arial"/>
        </w:rPr>
        <w:t xml:space="preserve"> odstávky potrubí (čl. </w:t>
      </w:r>
      <w:r>
        <w:rPr>
          <w:rFonts w:cs="Arial"/>
        </w:rPr>
        <w:t>3</w:t>
      </w:r>
      <w:r w:rsidRPr="00B34A1F">
        <w:rPr>
          <w:rFonts w:cs="Arial"/>
        </w:rPr>
        <w:t>.5 Smlouvy níže) řádně provedená a vyzkoušená a potrubní trasa byla po uplynutí této doby připravena a předána Objednateli k užívání - k provozu, a po dokončení ostatních prací</w:t>
      </w:r>
      <w:r w:rsidR="00FC5775">
        <w:rPr>
          <w:rFonts w:cs="Arial"/>
        </w:rPr>
        <w:t xml:space="preserve"> (částí Díla)</w:t>
      </w:r>
      <w:r w:rsidRPr="00B34A1F">
        <w:rPr>
          <w:rFonts w:cs="Arial"/>
        </w:rPr>
        <w:t xml:space="preserve"> kompletní a bezvadné Dílo předáno Objednateli v souladu s touto Smlouvou a jejími nedílnými součástmi. </w:t>
      </w:r>
      <w:r w:rsidRPr="00B34A1F">
        <w:rPr>
          <w:rFonts w:cs="Arial"/>
          <w:color w:val="000000" w:themeColor="text1"/>
          <w:szCs w:val="24"/>
        </w:rPr>
        <w:t xml:space="preserve">Místo plnění se na trase produktovodu </w:t>
      </w:r>
      <w:r w:rsidR="00831DC8">
        <w:rPr>
          <w:rFonts w:cs="Arial"/>
          <w:color w:val="000000" w:themeColor="text1"/>
          <w:szCs w:val="24"/>
        </w:rPr>
        <w:t>Kralupy - Mstětice</w:t>
      </w:r>
      <w:r w:rsidR="00D14A1F">
        <w:rPr>
          <w:rFonts w:cs="Arial"/>
          <w:color w:val="000000" w:themeColor="text1"/>
          <w:szCs w:val="24"/>
        </w:rPr>
        <w:t xml:space="preserve"> </w:t>
      </w:r>
      <w:r>
        <w:rPr>
          <w:rFonts w:cs="Arial"/>
          <w:color w:val="000000" w:themeColor="text1"/>
          <w:szCs w:val="24"/>
        </w:rPr>
        <w:t xml:space="preserve">se </w:t>
      </w:r>
      <w:r w:rsidRPr="00B34A1F">
        <w:rPr>
          <w:rFonts w:cs="Arial"/>
          <w:color w:val="000000" w:themeColor="text1"/>
          <w:szCs w:val="24"/>
        </w:rPr>
        <w:t xml:space="preserve">nenachází v areálu provozu Objednatele, pro řádné zhotovení Díla však Objednatel zajišťuje Zhotoviteli vstup do některých areálů provozu Objednatele – sklad </w:t>
      </w:r>
      <w:r w:rsidRPr="00FA64AA">
        <w:rPr>
          <w:rFonts w:cs="Arial"/>
          <w:color w:val="000000" w:themeColor="text1"/>
          <w:szCs w:val="24"/>
        </w:rPr>
        <w:t>Litvínov</w:t>
      </w:r>
      <w:r w:rsidR="00D14A1F" w:rsidRPr="00FA64AA">
        <w:rPr>
          <w:rFonts w:cs="Arial"/>
          <w:color w:val="000000" w:themeColor="text1"/>
          <w:szCs w:val="24"/>
        </w:rPr>
        <w:t>, skald Třemošná</w:t>
      </w:r>
      <w:r w:rsidR="00FC5775" w:rsidRPr="00FA64AA">
        <w:rPr>
          <w:rFonts w:cs="Arial"/>
          <w:color w:val="000000" w:themeColor="text1"/>
          <w:szCs w:val="24"/>
        </w:rPr>
        <w:t xml:space="preserve"> a</w:t>
      </w:r>
      <w:r w:rsidRPr="00FA64AA">
        <w:rPr>
          <w:rFonts w:cs="Arial"/>
          <w:color w:val="000000" w:themeColor="text1"/>
          <w:szCs w:val="24"/>
        </w:rPr>
        <w:t xml:space="preserve"> sklad Hněvice</w:t>
      </w:r>
      <w:r w:rsidRPr="00B34A1F">
        <w:rPr>
          <w:rFonts w:cs="Arial"/>
          <w:color w:val="000000" w:themeColor="text1"/>
          <w:szCs w:val="24"/>
        </w:rPr>
        <w:t xml:space="preserve"> bez přerušení jejich provozu a případné náklady Zhotovitele vzniklé z důvodu této skutečnosti, např. z důvodu opatření k dodržování předpisů </w:t>
      </w:r>
      <w:r w:rsidRPr="00B34A1F">
        <w:rPr>
          <w:rFonts w:cs="Arial"/>
          <w:color w:val="000000" w:themeColor="text1"/>
          <w:szCs w:val="24"/>
        </w:rPr>
        <w:lastRenderedPageBreak/>
        <w:t>Objednatele platných v areálu provozu a veškerém dotčeném okolí místa plnění, kde je Dílo Zhotovitelem prováděno, jsou zahrnuty v Ceně díla</w:t>
      </w:r>
      <w:r w:rsidR="00FC5775">
        <w:rPr>
          <w:rFonts w:cs="Arial"/>
          <w:color w:val="000000" w:themeColor="text1"/>
          <w:szCs w:val="24"/>
        </w:rPr>
        <w:t>.</w:t>
      </w:r>
    </w:p>
    <w:p w:rsidR="00B34A1F" w:rsidRDefault="007F3FC6" w:rsidP="007F3FC6">
      <w:pPr>
        <w:pStyle w:val="Odstavec2"/>
      </w:pPr>
      <w:r w:rsidRPr="007F3FC6">
        <w:t>Řádné provedení Díla</w:t>
      </w:r>
      <w:r w:rsidR="00B34A1F">
        <w:t xml:space="preserve"> </w:t>
      </w:r>
      <w:r w:rsidRPr="00B34A1F">
        <w:t xml:space="preserve">vyžaduje </w:t>
      </w:r>
      <w:r w:rsidRPr="00B34A1F">
        <w:rPr>
          <w:b/>
        </w:rPr>
        <w:t>odstávku/y</w:t>
      </w:r>
      <w:r w:rsidRPr="00B34A1F">
        <w:t xml:space="preserve"> p</w:t>
      </w:r>
      <w:r w:rsidR="00B34A1F" w:rsidRPr="00B34A1F">
        <w:t>otrubní trasy</w:t>
      </w:r>
      <w:r w:rsidRPr="00B34A1F">
        <w:t xml:space="preserve"> </w:t>
      </w:r>
      <w:r w:rsidR="00AD0840">
        <w:t>Kralupy - Mstětice</w:t>
      </w:r>
      <w:r w:rsidRPr="00B34A1F">
        <w:t>.</w:t>
      </w:r>
      <w:r w:rsidR="002F6183" w:rsidRPr="00B34A1F">
        <w:t xml:space="preserve"> </w:t>
      </w:r>
    </w:p>
    <w:p w:rsidR="00B34A1F" w:rsidRDefault="00B34A1F" w:rsidP="00B34A1F">
      <w:pPr>
        <w:pStyle w:val="Odstavec3"/>
      </w:pPr>
      <w:r>
        <w:t xml:space="preserve">Smluvní strany se </w:t>
      </w:r>
      <w:r w:rsidRPr="004B0A1B">
        <w:t>se dohodly, že postup prací se řídí dle Harmon</w:t>
      </w:r>
      <w:r>
        <w:t xml:space="preserve">ogramu plnění. Odstávka potrubí, </w:t>
      </w:r>
      <w:r w:rsidRPr="004B0A1B">
        <w:t xml:space="preserve">nesmí trvat více než </w:t>
      </w:r>
      <w:r w:rsidR="00492B56">
        <w:t>20</w:t>
      </w:r>
      <w:r w:rsidRPr="004B0A1B">
        <w:t xml:space="preserve"> kalendářních dnů a Smluvní strany předpokládají, že se uskuteční v termínu dle Harmonogramu plnění. Objednatel potvrdí písemně zde uvedený termín odstávky nebo určí jiný termín odstávky, vždy </w:t>
      </w:r>
      <w:r w:rsidRPr="00646EC6">
        <w:t>nejpozději 3 pracovní dny</w:t>
      </w:r>
      <w:r w:rsidRPr="004B0A1B">
        <w:t xml:space="preserve"> před zahájením plánované odstávky.</w:t>
      </w:r>
      <w:r>
        <w:t xml:space="preserve"> </w:t>
      </w:r>
    </w:p>
    <w:p w:rsidR="00B34A1F" w:rsidRDefault="00B34A1F" w:rsidP="00B34A1F">
      <w:pPr>
        <w:pStyle w:val="Odstavec4"/>
        <w:rPr>
          <w:color w:val="000000" w:themeColor="text1"/>
        </w:rPr>
      </w:pPr>
      <w:r>
        <w:rPr>
          <w:color w:val="000000" w:themeColor="text1"/>
        </w:rPr>
        <w:t xml:space="preserve">Objednatel </w:t>
      </w:r>
      <w:r>
        <w:t xml:space="preserve">si vyhrazuje právo nahlášené datum zahájení každé odstávky dle podmínek této Smlouvy změnit </w:t>
      </w:r>
      <w:r w:rsidRPr="001F7161">
        <w:t>dle obchodních priorit</w:t>
      </w:r>
      <w:r>
        <w:t xml:space="preserve"> Objednatele, případně probíhající odstávku přerušit</w:t>
      </w:r>
      <w:r w:rsidRPr="001F7161">
        <w:t xml:space="preserve">. V tom případě platí, že </w:t>
      </w:r>
      <w:r>
        <w:t>doba plnění Zhotovitele se posouvá</w:t>
      </w:r>
      <w:r w:rsidRPr="001F7161">
        <w:t xml:space="preserve"> o </w:t>
      </w:r>
      <w:r>
        <w:t>počet dní, o které bylo posunuto zahájení odstávky oproti původnímu termínu, anebo o které byla odstávka přerušena.</w:t>
      </w:r>
    </w:p>
    <w:p w:rsidR="00B34A1F" w:rsidRPr="00C857F5" w:rsidRDefault="00B34A1F" w:rsidP="00B34A1F">
      <w:pPr>
        <w:pStyle w:val="Odstavec3"/>
        <w:rPr>
          <w:color w:val="000000" w:themeColor="text1"/>
        </w:rPr>
      </w:pPr>
      <w:r w:rsidRPr="004B0A1B">
        <w:rPr>
          <w:color w:val="000000" w:themeColor="text1"/>
        </w:rPr>
        <w:t xml:space="preserve">Délka doby odstávky </w:t>
      </w:r>
      <w:r w:rsidRPr="004B0A1B">
        <w:t>je stanovena s ohledem na obchodní pri</w:t>
      </w:r>
      <w:r>
        <w:t>ority O</w:t>
      </w:r>
      <w:r w:rsidRPr="004B0A1B">
        <w:t>bjednatele. Zhotovitel je povinen postupovat tak, aby nepřekročil dohodnutou dobu odstávky. Délka naplánované odstávky nesmí být</w:t>
      </w:r>
      <w:r>
        <w:t xml:space="preserve"> překročena, přičemž nebude-li Z</w:t>
      </w:r>
      <w:r w:rsidRPr="004B0A1B">
        <w:t xml:space="preserve">hotovitel schopen zajistit dokončení potřebných prací během naplánované odstávky </w:t>
      </w:r>
      <w:r>
        <w:t>dle H</w:t>
      </w:r>
      <w:r w:rsidRPr="004B0A1B">
        <w:t>armonogramu</w:t>
      </w:r>
      <w:r>
        <w:t xml:space="preserve"> plnění</w:t>
      </w:r>
      <w:r w:rsidRPr="004B0A1B">
        <w:t xml:space="preserve">, je povinen vyklidit staveniště, a dotčená zařízení tak, aby bylo možno odstávku ukončit ve stanoveném termínu a opravované potrubí uvést do provozu. </w:t>
      </w:r>
      <w:r>
        <w:t xml:space="preserve">Po ukončení odstávky musí být potrubí schopno provozu, tj. být plně v souladu s technickými a legislativními požadavky, aby bylo možno zapojit potrubní trasu a provozovat ji k účelu, jemuž je určena. </w:t>
      </w:r>
    </w:p>
    <w:p w:rsidR="00B34A1F" w:rsidRPr="00C857F5" w:rsidRDefault="00B34A1F" w:rsidP="00B34A1F">
      <w:pPr>
        <w:pStyle w:val="Odstavec3"/>
        <w:rPr>
          <w:color w:val="000000" w:themeColor="text1"/>
        </w:rPr>
      </w:pPr>
      <w:r>
        <w:t>Nebude-li Zhotovitelem dodržen H</w:t>
      </w:r>
      <w:r w:rsidRPr="004B0A1B">
        <w:t xml:space="preserve">armonogram </w:t>
      </w:r>
      <w:r>
        <w:t xml:space="preserve">plnění </w:t>
      </w:r>
      <w:r w:rsidRPr="004B0A1B">
        <w:t>a práce naplánované během</w:t>
      </w:r>
      <w:r>
        <w:t xml:space="preserve"> odstávky nebudou řádně a včas Z</w:t>
      </w:r>
      <w:r w:rsidRPr="004B0A1B">
        <w:t xml:space="preserve">hotovitelem provedeny, dokončení potřebných prací proběhne v další odstávce, která bude dohodnuta na </w:t>
      </w:r>
      <w:r>
        <w:t>základě návrhu O</w:t>
      </w:r>
      <w:r w:rsidRPr="004B0A1B">
        <w:t>bjednatele dle jeho obchodních priorit</w:t>
      </w:r>
      <w:r>
        <w:t xml:space="preserve"> a schválena O</w:t>
      </w:r>
      <w:r w:rsidRPr="004B0A1B">
        <w:t>bjednatelem. Takové nesplnění původního termínu odstávky nelze považovat za přerušení prací</w:t>
      </w:r>
      <w:r>
        <w:t xml:space="preserve"> z provozních důvodů na straně Objednatele a nezprošťuje tedy Z</w:t>
      </w:r>
      <w:r w:rsidRPr="004B0A1B">
        <w:t>hotovitele zodpovědnosti za splnění Díla v řádném termínu, a to ani po dobu mezi původní plánovanou odstávkou a odstávkou nově dohodnutou, leda že by nebyly potřebné práce během původní odstávk</w:t>
      </w:r>
      <w:r>
        <w:t>y dokončeny z důvodů na straně O</w:t>
      </w:r>
      <w:r w:rsidRPr="004B0A1B">
        <w:t>bjednatele.</w:t>
      </w:r>
    </w:p>
    <w:p w:rsidR="007F3FC6" w:rsidRDefault="00B34A1F" w:rsidP="00B34A1F">
      <w:pPr>
        <w:pStyle w:val="Odstavec2"/>
      </w:pPr>
      <w:r>
        <w:t xml:space="preserve">Smluvní strany se dohodly, že </w:t>
      </w:r>
      <w:r>
        <w:rPr>
          <w:color w:val="000000" w:themeColor="text1"/>
        </w:rPr>
        <w:t>u</w:t>
      </w:r>
      <w:r w:rsidRPr="00C857F5">
        <w:rPr>
          <w:color w:val="000000" w:themeColor="text1"/>
        </w:rPr>
        <w:t xml:space="preserve"> </w:t>
      </w:r>
      <w:r w:rsidRPr="00C857F5">
        <w:t xml:space="preserve">každé </w:t>
      </w:r>
      <w:r>
        <w:t xml:space="preserve">další </w:t>
      </w:r>
      <w:r w:rsidRPr="00C857F5">
        <w:t xml:space="preserve">odstávky vyjma </w:t>
      </w:r>
      <w:r>
        <w:t xml:space="preserve">první - </w:t>
      </w:r>
      <w:r w:rsidRPr="00C857F5">
        <w:t>původní plánované odstávky uveden</w:t>
      </w:r>
      <w:r>
        <w:t>é v H</w:t>
      </w:r>
      <w:r w:rsidRPr="00C857F5">
        <w:t>armonogramu</w:t>
      </w:r>
      <w:r>
        <w:t xml:space="preserve"> plnění</w:t>
      </w:r>
      <w:r w:rsidRPr="00C857F5">
        <w:t>, jež bude muset býti pro řádné provedení předmětu Díla provedena,</w:t>
      </w:r>
      <w:r>
        <w:t xml:space="preserve"> již O</w:t>
      </w:r>
      <w:r w:rsidRPr="00C857F5">
        <w:t>bjednatel nebude provádět vyčištění</w:t>
      </w:r>
      <w:r>
        <w:t xml:space="preserve"> a vypuštění</w:t>
      </w:r>
      <w:r w:rsidRPr="00C857F5">
        <w:t xml:space="preserve"> potrubní trasy</w:t>
      </w:r>
      <w:r>
        <w:t xml:space="preserve">. Práce musí </w:t>
      </w:r>
      <w:r w:rsidR="00151809">
        <w:t xml:space="preserve">však </w:t>
      </w:r>
      <w:r>
        <w:t>vždy probíhat na vypuštěném potrubí a n</w:t>
      </w:r>
      <w:r w:rsidRPr="00C857F5">
        <w:t>áklady spojené s vypouštěním potrubní trasy a náklady na provedení s touto činností souvisejících prací a veškeré režijní náklady (včetně nákladů na požární asistenci apod.) v takovém případě</w:t>
      </w:r>
      <w:r>
        <w:t xml:space="preserve"> nese sám Z</w:t>
      </w:r>
      <w:r w:rsidRPr="00C857F5">
        <w:t>hotovitel a tyto náklady nebudou považovány za vícepráce. Jedná se zejména o práce spojené s vyprázdněním potrubí do autocisteren včetně dopra</w:t>
      </w:r>
      <w:r>
        <w:t>vy na jeden z koncových skladů O</w:t>
      </w:r>
      <w:r w:rsidRPr="00C857F5">
        <w:t xml:space="preserve">bjednatele a lokální inertizaci s </w:t>
      </w:r>
      <w:r>
        <w:t>požární asistencí jednotky HZS</w:t>
      </w:r>
      <w:r w:rsidR="00006EFE">
        <w:t>.</w:t>
      </w:r>
    </w:p>
    <w:p w:rsidR="00006EFE" w:rsidRPr="00B26060" w:rsidRDefault="00006EFE" w:rsidP="00006EFE">
      <w:pPr>
        <w:pStyle w:val="Odstavec2"/>
      </w:pPr>
      <w:r>
        <w:t xml:space="preserve">Předběžný </w:t>
      </w:r>
      <w:r w:rsidRPr="00B26060">
        <w:t>Harmonogram plnění</w:t>
      </w:r>
      <w:r>
        <w:t xml:space="preserve"> je součástí Nabídky.</w:t>
      </w:r>
      <w:r w:rsidRPr="00F4269A">
        <w:t xml:space="preserve"> </w:t>
      </w:r>
      <w:r>
        <w:t xml:space="preserve">Aktualizovaný Harmonogram plnění ze strany Objednatele schválený </w:t>
      </w:r>
      <w:r w:rsidR="00151809">
        <w:t>tvoří</w:t>
      </w:r>
      <w:r>
        <w:t xml:space="preserve"> přílohu č. </w:t>
      </w:r>
      <w:r w:rsidR="003143C8">
        <w:t>1</w:t>
      </w:r>
      <w:r>
        <w:t xml:space="preserve"> této Smlouvy. Smluvní strany se zároveň dohodly, že v případě potřeby z</w:t>
      </w:r>
      <w:r w:rsidRPr="00B738F5">
        <w:t>měn</w:t>
      </w:r>
      <w:r>
        <w:t>y dílčích termínů uvedených v H</w:t>
      </w:r>
      <w:r w:rsidRPr="00B738F5">
        <w:t xml:space="preserve">armonogramu </w:t>
      </w:r>
      <w:r>
        <w:t>plnění nebude taková změna vyžadovat formu písemného dodatku k této Smlouvě. Takové dohodnuté změny však musí být Smluvními stranami písemně zaznamenány ve stavebním deníku a nový závazný Harmonogram plnění musí být předán v písemné podobě Zhotovitelem Objednateli a musí být podepsán oprávněnými Zástupci obou Smluvních stran. Toto ustanovení se nepoužije v případě změny lhůty či termínu pro dokončení a předání Díla dle této Smlouvy.</w:t>
      </w:r>
      <w:r w:rsidRPr="00B26060">
        <w:t xml:space="preserve"> </w:t>
      </w:r>
    </w:p>
    <w:p w:rsidR="00006EFE" w:rsidRDefault="00006EFE" w:rsidP="00006EFE">
      <w:pPr>
        <w:pStyle w:val="Odstavec3"/>
      </w:pPr>
      <w:r>
        <w:t xml:space="preserve">Dílo bude prováděno Zhotovitelem řádně a plynule dle podrobného Harmonogramu plnění. Harmonogram plnění podrobně specifikuje postup provádění prací, služeb a dodávek Zhotovitele (zejména jednotlivé dny, lokality, technické i lidské zdroje, součinnost Objednatele). V harmonogramu plnění jsou dále zejména specifikovány ohlášení OIP (oblastní inspektorát práce), předání místa příslušného staveniště nebo pracoviště, průzkumné práce, zajištění přístupu ke všem místům opravy vad produktovodu (tj. na staveniště), schválení technologických postupů ze strany Objednatele, zahájení odstávky, ukončení odstávky, provedení zkoušek, protokolární předání Díla či jeho části, zpětné </w:t>
      </w:r>
      <w:r>
        <w:lastRenderedPageBreak/>
        <w:t>předání pozemků jejich vlastníkům/uživatelům, předání sítí provozovatelům, celkové předání Díla.</w:t>
      </w:r>
    </w:p>
    <w:p w:rsidR="00006EFE" w:rsidRDefault="00006EFE" w:rsidP="00A557C3">
      <w:pPr>
        <w:pStyle w:val="Odstavec3"/>
      </w:pPr>
      <w:r>
        <w:t xml:space="preserve">Zhotovitel </w:t>
      </w:r>
      <w:r w:rsidRPr="0023625C">
        <w:t xml:space="preserve">se zavazuje provést </w:t>
      </w:r>
      <w:r>
        <w:t>Dílo</w:t>
      </w:r>
      <w:r w:rsidRPr="0023625C">
        <w:t xml:space="preserve"> v dohodnutých </w:t>
      </w:r>
      <w:r w:rsidRPr="004A748A">
        <w:t>termínech</w:t>
      </w:r>
      <w:r>
        <w:t xml:space="preserve"> a lhůtách</w:t>
      </w:r>
      <w:r w:rsidRPr="0023625C">
        <w:t xml:space="preserve"> realizace</w:t>
      </w:r>
      <w:r>
        <w:t xml:space="preserve"> dle Harmonogramu plnění a v</w:t>
      </w:r>
      <w:r w:rsidRPr="0023625C">
        <w:t xml:space="preserve"> případě, že dojde z jakéhokoli důvodu ke zpoždění termínů</w:t>
      </w:r>
      <w:r>
        <w:t xml:space="preserve"> specifikovaných v Harmonogramu plnění, provede Z</w:t>
      </w:r>
      <w:r w:rsidRPr="0023625C">
        <w:t>hotovitel na vlastní náklady a odpovědnost okamžitá opatření k tomu, aby odstranil nebo alespoň zmírnil účinky zpoždění</w:t>
      </w:r>
    </w:p>
    <w:p w:rsidR="00A557C3" w:rsidRPr="00A557C3" w:rsidRDefault="00A557C3" w:rsidP="00A557C3">
      <w:pPr>
        <w:pStyle w:val="Odstavec2"/>
        <w:rPr>
          <w:rFonts w:cs="Arial"/>
        </w:rPr>
      </w:pPr>
      <w:r w:rsidRPr="00A557C3">
        <w:rPr>
          <w:rFonts w:cs="Arial"/>
        </w:rPr>
        <w:t xml:space="preserve">Smluvní strany se dohodly, že pokud do doby </w:t>
      </w:r>
      <w:r w:rsidRPr="00492B56">
        <w:rPr>
          <w:rFonts w:cs="Arial"/>
        </w:rPr>
        <w:t xml:space="preserve">plánované </w:t>
      </w:r>
      <w:r w:rsidR="00492B56" w:rsidRPr="00492B56">
        <w:rPr>
          <w:rFonts w:cs="Arial"/>
        </w:rPr>
        <w:t>20</w:t>
      </w:r>
      <w:r w:rsidRPr="00492B56">
        <w:rPr>
          <w:rFonts w:cs="Arial"/>
        </w:rPr>
        <w:t>ti denní</w:t>
      </w:r>
      <w:r w:rsidRPr="00A557C3">
        <w:rPr>
          <w:rFonts w:cs="Arial"/>
        </w:rPr>
        <w:t xml:space="preserve"> odstávky potrubí (viz ustanovení této Smlouvy) se na některé lokalitě místa plnění Díla vyskytne objektivní důvod, který není na straně Zhotovitele a který neumožní dílčí část Díla v průběhu odstávky zrealizovat a/nebo se v průběhu doby po uzavření Smlouvy vyskytne objektivní důvod, který je na straně Zhotovitele, a který přes prokazatelné vynaložení veškeré odborné péče Zhotovitele (tj. Zhotovitel musí v daném případě prokázat, že postupoval řádně a odborně a příčiny zpoždění prací nemohl svým jednáním ovlivnit), neumožní dílčí část Díla v průběhu odstávky zrealizovat, čímž bude zpožděno dokončení potřebných prací pro ukončení odstávky dle dohodnutého Harmonogramu plnění, zavazuje se Zhotovitel a Objednatel k oboustrannému projednání a podpisu dodatku k této Smlouvě, který umožní patřičné práce na dokončení potřebné části předmětu plnění v termínech, </w:t>
      </w:r>
      <w:r w:rsidR="00A34318" w:rsidRPr="00492B56">
        <w:rPr>
          <w:rFonts w:cs="Arial"/>
        </w:rPr>
        <w:t xml:space="preserve">do </w:t>
      </w:r>
      <w:r w:rsidR="00AD0840" w:rsidRPr="00492B56">
        <w:rPr>
          <w:rFonts w:cs="Arial"/>
        </w:rPr>
        <w:t>května</w:t>
      </w:r>
      <w:r w:rsidR="00A34318" w:rsidRPr="00492B56">
        <w:rPr>
          <w:rFonts w:cs="Arial"/>
        </w:rPr>
        <w:t xml:space="preserve"> roku 201</w:t>
      </w:r>
      <w:r w:rsidR="00AD0840" w:rsidRPr="00492B56">
        <w:rPr>
          <w:rFonts w:cs="Arial"/>
        </w:rPr>
        <w:t>6</w:t>
      </w:r>
      <w:r w:rsidRPr="00492B56">
        <w:rPr>
          <w:rFonts w:cs="Arial"/>
        </w:rPr>
        <w:t xml:space="preserve"> a</w:t>
      </w:r>
      <w:r w:rsidRPr="00A557C3">
        <w:rPr>
          <w:rFonts w:cs="Arial"/>
        </w:rPr>
        <w:t xml:space="preserve"> </w:t>
      </w:r>
      <w:r w:rsidR="00D14A1F">
        <w:rPr>
          <w:rFonts w:cs="Arial"/>
        </w:rPr>
        <w:t xml:space="preserve">tyto práce </w:t>
      </w:r>
      <w:r w:rsidRPr="00A557C3">
        <w:rPr>
          <w:rFonts w:cs="Arial"/>
        </w:rPr>
        <w:t xml:space="preserve">budou fakturovány dle výkazu výměr uvedeného v Nabídce. V takovém případě pro nově dohodnuté odstávky platí obdobně </w:t>
      </w:r>
      <w:r w:rsidRPr="00646EC6">
        <w:rPr>
          <w:rFonts w:cs="Arial"/>
        </w:rPr>
        <w:t>ustanovení čl. 3.6 této</w:t>
      </w:r>
      <w:r w:rsidRPr="00A557C3">
        <w:rPr>
          <w:rFonts w:cs="Arial"/>
        </w:rPr>
        <w:t xml:space="preserve"> Smlouvy výše</w:t>
      </w:r>
      <w:r w:rsidR="00151809">
        <w:rPr>
          <w:rFonts w:cs="Arial"/>
        </w:rPr>
        <w:t>.</w:t>
      </w:r>
    </w:p>
    <w:p w:rsidR="002F6183" w:rsidRPr="00A557C3" w:rsidRDefault="002F6183" w:rsidP="002F6183">
      <w:pPr>
        <w:pStyle w:val="Odstavec2"/>
      </w:pPr>
      <w:r w:rsidRPr="00A557C3">
        <w:t>Přejímka</w:t>
      </w:r>
      <w:r w:rsidR="00151809">
        <w:t xml:space="preserve"> s</w:t>
      </w:r>
      <w:r w:rsidRPr="00A557C3">
        <w:t>taveniště</w:t>
      </w:r>
    </w:p>
    <w:p w:rsidR="002F6183" w:rsidRDefault="002F6183" w:rsidP="002F6183">
      <w:pPr>
        <w:pStyle w:val="Odstavec3"/>
      </w:pPr>
      <w:r w:rsidRPr="00A557C3">
        <w:t xml:space="preserve">Přejímka </w:t>
      </w:r>
      <w:r w:rsidR="00151809">
        <w:t>s</w:t>
      </w:r>
      <w:r w:rsidRPr="00A557C3">
        <w:t xml:space="preserve">taveniště proběhne </w:t>
      </w:r>
      <w:r w:rsidR="00A557C3">
        <w:t>jednorázově</w:t>
      </w:r>
      <w:r w:rsidRPr="00A557C3">
        <w:t>.</w:t>
      </w:r>
    </w:p>
    <w:p w:rsidR="00A557C3" w:rsidRPr="0060340F" w:rsidRDefault="00A557C3" w:rsidP="002F6183">
      <w:pPr>
        <w:pStyle w:val="Odstavec3"/>
        <w:rPr>
          <w:rFonts w:cs="Arial"/>
        </w:rPr>
      </w:pPr>
      <w:r w:rsidRPr="00A557C3">
        <w:rPr>
          <w:rFonts w:cs="Arial"/>
          <w:color w:val="000000" w:themeColor="text1"/>
        </w:rPr>
        <w:t xml:space="preserve">Nebude-li datum přejímky staveniště uvedeno v Harmonogramu plnění, platí den uvedený v písemné výzvě Objednatele ve smyslu </w:t>
      </w:r>
      <w:r w:rsidRPr="0060340F">
        <w:rPr>
          <w:rFonts w:cs="Arial"/>
          <w:color w:val="000000" w:themeColor="text1"/>
        </w:rPr>
        <w:t>čl. 11.1 VOP</w:t>
      </w:r>
    </w:p>
    <w:p w:rsidR="00A557C3" w:rsidRPr="00A557C3" w:rsidRDefault="00A557C3" w:rsidP="002F6183">
      <w:pPr>
        <w:pStyle w:val="Odstavec3"/>
      </w:pPr>
      <w:r w:rsidRPr="00A557C3">
        <w:rPr>
          <w:rFonts w:cs="Arial"/>
          <w:color w:val="000000" w:themeColor="text1"/>
        </w:rPr>
        <w:t xml:space="preserve">Zhotovitel </w:t>
      </w:r>
      <w:r w:rsidRPr="00A557C3">
        <w:rPr>
          <w:rFonts w:cs="Arial"/>
        </w:rPr>
        <w:t>je povinen započít s prováděním Díla po uzavření této Smlouvy v souladu s Harmonogramem plnění (práce „před odstávkou“)</w:t>
      </w:r>
    </w:p>
    <w:p w:rsidR="002F6183" w:rsidRPr="00A34318" w:rsidRDefault="00521FE0" w:rsidP="002F6183">
      <w:pPr>
        <w:pStyle w:val="Odstavec3"/>
      </w:pPr>
      <w:r w:rsidRPr="00521FE0">
        <w:t>Součást</w:t>
      </w:r>
      <w:r w:rsidR="00A557C3">
        <w:t xml:space="preserve">í předání a převzetí </w:t>
      </w:r>
      <w:r w:rsidR="00151809">
        <w:t>s</w:t>
      </w:r>
      <w:r w:rsidR="00A557C3">
        <w:t xml:space="preserve">taveniště, </w:t>
      </w:r>
      <w:r w:rsidRPr="00521FE0">
        <w:t xml:space="preserve">je i předání dokumentů stanovených obecně závaznými právními </w:t>
      </w:r>
      <w:r w:rsidRPr="00A557C3">
        <w:t xml:space="preserve">předpisy a níže uvedených dokumentů Objednatelem </w:t>
      </w:r>
      <w:r w:rsidRPr="003E7616">
        <w:t xml:space="preserve">Zhotoviteli, pokud nebyly tyto </w:t>
      </w:r>
      <w:r w:rsidRPr="00A34318">
        <w:t>dokumenty předány již dříve, a to:</w:t>
      </w:r>
    </w:p>
    <w:p w:rsidR="00A34318" w:rsidRPr="00A34318" w:rsidRDefault="00151809" w:rsidP="00521FE0">
      <w:pPr>
        <w:pStyle w:val="Odstavec3"/>
        <w:numPr>
          <w:ilvl w:val="2"/>
          <w:numId w:val="26"/>
        </w:numPr>
      </w:pPr>
      <w:r w:rsidRPr="00A34318">
        <w:t>v</w:t>
      </w:r>
      <w:r w:rsidR="003E7616" w:rsidRPr="00A34318">
        <w:t xml:space="preserve">ytyčovací schéma staveniště </w:t>
      </w:r>
    </w:p>
    <w:p w:rsidR="00521FE0" w:rsidRPr="00A557C3" w:rsidRDefault="00521FE0" w:rsidP="00521FE0">
      <w:pPr>
        <w:pStyle w:val="Odstavec3"/>
        <w:numPr>
          <w:ilvl w:val="2"/>
          <w:numId w:val="26"/>
        </w:numPr>
      </w:pPr>
      <w:r w:rsidRPr="00A557C3">
        <w:t>podm</w:t>
      </w:r>
      <w:r w:rsidRPr="00A34318">
        <w:rPr>
          <w:rFonts w:cs="Arial"/>
        </w:rPr>
        <w:t>í</w:t>
      </w:r>
      <w:r w:rsidRPr="00A557C3">
        <w:t>nky vztahuj</w:t>
      </w:r>
      <w:r w:rsidRPr="00A34318">
        <w:rPr>
          <w:rFonts w:cs="Arial"/>
        </w:rPr>
        <w:t>í</w:t>
      </w:r>
      <w:r w:rsidRPr="00A557C3">
        <w:t>c</w:t>
      </w:r>
      <w:r w:rsidRPr="00A34318">
        <w:rPr>
          <w:rFonts w:cs="Arial"/>
        </w:rPr>
        <w:t>í</w:t>
      </w:r>
      <w:r w:rsidRPr="00A557C3">
        <w:t xml:space="preserve"> se k ochran</w:t>
      </w:r>
      <w:r w:rsidRPr="00A34318">
        <w:rPr>
          <w:rFonts w:cs="Arial"/>
        </w:rPr>
        <w:t>ě</w:t>
      </w:r>
      <w:r w:rsidRPr="00A557C3">
        <w:t xml:space="preserve"> </w:t>
      </w:r>
      <w:r w:rsidRPr="00A34318">
        <w:rPr>
          <w:rFonts w:cs="Arial"/>
        </w:rPr>
        <w:t>ž</w:t>
      </w:r>
      <w:r w:rsidRPr="00A557C3">
        <w:t>ivotn</w:t>
      </w:r>
      <w:r w:rsidRPr="00A34318">
        <w:rPr>
          <w:rFonts w:cs="Arial"/>
        </w:rPr>
        <w:t>í</w:t>
      </w:r>
      <w:r w:rsidRPr="00A557C3">
        <w:t>ho prost</w:t>
      </w:r>
      <w:r w:rsidRPr="00A34318">
        <w:rPr>
          <w:rFonts w:cs="Arial"/>
        </w:rPr>
        <w:t>ř</w:t>
      </w:r>
      <w:r w:rsidRPr="00A557C3">
        <w:t>ed</w:t>
      </w:r>
      <w:r w:rsidRPr="00A34318">
        <w:rPr>
          <w:rFonts w:cs="Arial"/>
        </w:rPr>
        <w:t>í</w:t>
      </w:r>
      <w:r w:rsidRPr="00A557C3">
        <w:t xml:space="preserve"> (zejm</w:t>
      </w:r>
      <w:r w:rsidRPr="00A34318">
        <w:rPr>
          <w:rFonts w:cs="Arial"/>
        </w:rPr>
        <w:t>é</w:t>
      </w:r>
      <w:r w:rsidRPr="00A557C3">
        <w:t>na v ot</w:t>
      </w:r>
      <w:r w:rsidRPr="00A34318">
        <w:rPr>
          <w:rFonts w:cs="Arial"/>
        </w:rPr>
        <w:t>á</w:t>
      </w:r>
      <w:r w:rsidRPr="00A557C3">
        <w:t>zk</w:t>
      </w:r>
      <w:r w:rsidRPr="00A34318">
        <w:rPr>
          <w:rFonts w:cs="Arial"/>
        </w:rPr>
        <w:t>á</w:t>
      </w:r>
      <w:r w:rsidRPr="00A557C3">
        <w:t>ch zelen</w:t>
      </w:r>
      <w:r w:rsidRPr="00A34318">
        <w:rPr>
          <w:rFonts w:cs="Arial"/>
        </w:rPr>
        <w:t>ě</w:t>
      </w:r>
      <w:r w:rsidRPr="00A557C3">
        <w:t>, manipulace s odpady, odvod zne</w:t>
      </w:r>
      <w:r w:rsidRPr="00A34318">
        <w:rPr>
          <w:rFonts w:cs="Arial"/>
        </w:rPr>
        <w:t>č</w:t>
      </w:r>
      <w:r w:rsidRPr="00A557C3">
        <w:t>i</w:t>
      </w:r>
      <w:r w:rsidRPr="00A34318">
        <w:rPr>
          <w:rFonts w:cs="Arial"/>
        </w:rPr>
        <w:t>š</w:t>
      </w:r>
      <w:r w:rsidRPr="00A557C3">
        <w:t>t</w:t>
      </w:r>
      <w:r w:rsidRPr="00A34318">
        <w:rPr>
          <w:rFonts w:cs="Arial"/>
        </w:rPr>
        <w:t>ě</w:t>
      </w:r>
      <w:r w:rsidRPr="00A557C3">
        <w:t>n</w:t>
      </w:r>
      <w:r w:rsidRPr="00A34318">
        <w:rPr>
          <w:rFonts w:cs="Arial"/>
        </w:rPr>
        <w:t>ý</w:t>
      </w:r>
      <w:r w:rsidRPr="00A557C3">
        <w:t>ch vod apod.),</w:t>
      </w:r>
    </w:p>
    <w:p w:rsidR="00521FE0" w:rsidRPr="00A24ED3" w:rsidRDefault="00521FE0" w:rsidP="00521FE0">
      <w:pPr>
        <w:pStyle w:val="Odstavec3"/>
        <w:numPr>
          <w:ilvl w:val="2"/>
          <w:numId w:val="26"/>
        </w:numPr>
      </w:pPr>
      <w:r w:rsidRPr="003E7616">
        <w:t>doklady o vyt</w:t>
      </w:r>
      <w:r w:rsidRPr="003E7616">
        <w:rPr>
          <w:rFonts w:cs="Arial"/>
        </w:rPr>
        <w:t>ýč</w:t>
      </w:r>
      <w:r w:rsidRPr="003E7616">
        <w:t>en</w:t>
      </w:r>
      <w:r w:rsidRPr="003E7616">
        <w:rPr>
          <w:rFonts w:cs="Arial"/>
        </w:rPr>
        <w:t>í</w:t>
      </w:r>
      <w:r w:rsidRPr="003E7616">
        <w:t xml:space="preserve"> st</w:t>
      </w:r>
      <w:r w:rsidRPr="003E7616">
        <w:rPr>
          <w:rFonts w:cs="Arial"/>
        </w:rPr>
        <w:t>á</w:t>
      </w:r>
      <w:r w:rsidRPr="003E7616">
        <w:t>vaj</w:t>
      </w:r>
      <w:r w:rsidRPr="003E7616">
        <w:rPr>
          <w:rFonts w:cs="Arial"/>
        </w:rPr>
        <w:t>í</w:t>
      </w:r>
      <w:r w:rsidRPr="003E7616">
        <w:t>c</w:t>
      </w:r>
      <w:r w:rsidRPr="003E7616">
        <w:rPr>
          <w:rFonts w:cs="Arial"/>
        </w:rPr>
        <w:t>í</w:t>
      </w:r>
      <w:r w:rsidRPr="003E7616">
        <w:t>ch in</w:t>
      </w:r>
      <w:r w:rsidRPr="003E7616">
        <w:rPr>
          <w:rFonts w:cs="Arial"/>
        </w:rPr>
        <w:t>ž</w:t>
      </w:r>
      <w:r w:rsidRPr="003E7616">
        <w:t>en</w:t>
      </w:r>
      <w:r w:rsidRPr="003E7616">
        <w:rPr>
          <w:rFonts w:cs="Arial"/>
        </w:rPr>
        <w:t>ý</w:t>
      </w:r>
      <w:r w:rsidRPr="003E7616">
        <w:t>rsk</w:t>
      </w:r>
      <w:r w:rsidRPr="003E7616">
        <w:rPr>
          <w:rFonts w:cs="Arial"/>
        </w:rPr>
        <w:t>ý</w:t>
      </w:r>
      <w:r w:rsidRPr="003E7616">
        <w:t>ch s</w:t>
      </w:r>
      <w:r w:rsidRPr="003E7616">
        <w:rPr>
          <w:rFonts w:cs="Arial"/>
        </w:rPr>
        <w:t>í</w:t>
      </w:r>
      <w:r w:rsidRPr="003E7616">
        <w:t>t</w:t>
      </w:r>
      <w:r w:rsidRPr="003E7616">
        <w:rPr>
          <w:rFonts w:cs="Arial"/>
        </w:rPr>
        <w:t>í</w:t>
      </w:r>
      <w:r w:rsidRPr="003E7616">
        <w:t xml:space="preserve"> nach</w:t>
      </w:r>
      <w:r w:rsidRPr="003E7616">
        <w:rPr>
          <w:rFonts w:cs="Arial"/>
        </w:rPr>
        <w:t>á</w:t>
      </w:r>
      <w:r w:rsidRPr="003E7616">
        <w:t>zej</w:t>
      </w:r>
      <w:r w:rsidRPr="003E7616">
        <w:rPr>
          <w:rFonts w:cs="Arial"/>
        </w:rPr>
        <w:t>í</w:t>
      </w:r>
      <w:r w:rsidRPr="003E7616">
        <w:t>c</w:t>
      </w:r>
      <w:r w:rsidRPr="003E7616">
        <w:rPr>
          <w:rFonts w:cs="Arial"/>
        </w:rPr>
        <w:t>í</w:t>
      </w:r>
      <w:r w:rsidRPr="003E7616">
        <w:t xml:space="preserve">ch se v prostoru </w:t>
      </w:r>
      <w:r w:rsidR="00A557C3" w:rsidRPr="00A24ED3">
        <w:t>s</w:t>
      </w:r>
      <w:r w:rsidR="003E7616" w:rsidRPr="00A24ED3">
        <w:t>t</w:t>
      </w:r>
      <w:r w:rsidRPr="00A24ED3">
        <w:t>aveni</w:t>
      </w:r>
      <w:r w:rsidRPr="00A24ED3">
        <w:rPr>
          <w:rFonts w:cs="Arial"/>
        </w:rPr>
        <w:t>š</w:t>
      </w:r>
      <w:r w:rsidRPr="00A24ED3">
        <w:t>t</w:t>
      </w:r>
      <w:r w:rsidRPr="00A24ED3">
        <w:rPr>
          <w:rFonts w:cs="Arial"/>
        </w:rPr>
        <w:t>ě</w:t>
      </w:r>
      <w:r w:rsidRPr="00A24ED3">
        <w:t>, p</w:t>
      </w:r>
      <w:r w:rsidRPr="00A24ED3">
        <w:rPr>
          <w:rFonts w:cs="Arial"/>
        </w:rPr>
        <w:t>ří</w:t>
      </w:r>
      <w:r w:rsidRPr="00A24ED3">
        <w:t>padn</w:t>
      </w:r>
      <w:r w:rsidRPr="00A24ED3">
        <w:rPr>
          <w:rFonts w:cs="Arial"/>
        </w:rPr>
        <w:t>ě</w:t>
      </w:r>
      <w:r w:rsidRPr="00A24ED3">
        <w:t xml:space="preserve"> i na pozemc</w:t>
      </w:r>
      <w:r w:rsidRPr="00A24ED3">
        <w:rPr>
          <w:rFonts w:cs="Arial"/>
        </w:rPr>
        <w:t>í</w:t>
      </w:r>
      <w:r w:rsidRPr="00A24ED3">
        <w:t>ch p</w:t>
      </w:r>
      <w:r w:rsidRPr="00A24ED3">
        <w:rPr>
          <w:rFonts w:cs="Arial"/>
        </w:rPr>
        <w:t>ř</w:t>
      </w:r>
      <w:r w:rsidRPr="00A24ED3">
        <w:t>ilehlých, které budou prováděním Díla dotčeny, včetně podmínek správců nebo vlastníků těchto sítí,</w:t>
      </w:r>
    </w:p>
    <w:p w:rsidR="003E7616" w:rsidRPr="00A24ED3" w:rsidRDefault="003E7616" w:rsidP="003E7616">
      <w:pPr>
        <w:pStyle w:val="Odstavec3"/>
        <w:rPr>
          <w:rFonts w:cs="Arial"/>
        </w:rPr>
      </w:pPr>
      <w:r w:rsidRPr="00A24ED3">
        <w:rPr>
          <w:rFonts w:cs="Arial"/>
          <w:color w:val="000000" w:themeColor="text1"/>
        </w:rPr>
        <w:t>Zhotovitel je oprávněn používat staveniště pouze pro účely související s prováděním Díla</w:t>
      </w:r>
      <w:r w:rsidR="00817E17">
        <w:rPr>
          <w:rFonts w:cs="Arial"/>
          <w:color w:val="000000" w:themeColor="text1"/>
        </w:rPr>
        <w:t>.</w:t>
      </w:r>
    </w:p>
    <w:p w:rsidR="00521FE0" w:rsidRPr="00A24ED3" w:rsidRDefault="00521FE0" w:rsidP="00521FE0">
      <w:pPr>
        <w:pStyle w:val="Odstavec3"/>
      </w:pPr>
      <w:r w:rsidRPr="00A24ED3">
        <w:t xml:space="preserve">Zhotovitel je povinen předat vyklizené </w:t>
      </w:r>
      <w:r w:rsidR="00151809" w:rsidRPr="00A24ED3">
        <w:t>s</w:t>
      </w:r>
      <w:r w:rsidRPr="00A24ED3">
        <w:t xml:space="preserve">taveniště bez vad ve lhůtě </w:t>
      </w:r>
      <w:r w:rsidR="003E7616" w:rsidRPr="00A24ED3">
        <w:t>uvedené v Harmonogramu plnění, nejpozději v den finální přejímky</w:t>
      </w:r>
      <w:r w:rsidRPr="00A24ED3">
        <w:t xml:space="preserve"> Díla.</w:t>
      </w:r>
    </w:p>
    <w:p w:rsidR="00A24ED3" w:rsidRPr="003E7616" w:rsidRDefault="00A24ED3" w:rsidP="00A24ED3">
      <w:pPr>
        <w:pStyle w:val="Odstavec3"/>
        <w:numPr>
          <w:ilvl w:val="0"/>
          <w:numId w:val="0"/>
        </w:numPr>
        <w:ind w:left="1134"/>
      </w:pPr>
    </w:p>
    <w:p w:rsidR="005C5D01" w:rsidRDefault="005C5D01" w:rsidP="00280022">
      <w:pPr>
        <w:pStyle w:val="lnek"/>
      </w:pPr>
      <w:r w:rsidRPr="00280022">
        <w:rPr>
          <w:rFonts w:eastAsiaTheme="minorEastAsia"/>
        </w:rPr>
        <w:t>Cena</w:t>
      </w:r>
      <w:r w:rsidRPr="005C5D01">
        <w:t xml:space="preserve"> díla</w:t>
      </w:r>
    </w:p>
    <w:p w:rsidR="005C5D01" w:rsidRDefault="005C5D01" w:rsidP="005C5D01">
      <w:pPr>
        <w:pStyle w:val="Odstavec2"/>
      </w:pPr>
      <w:bookmarkStart w:id="1" w:name="_Ref321240324"/>
      <w:r w:rsidRPr="005C5D01">
        <w:t>Celková Cena díla v plném rozsahu dle této Smlouvy je stanovena jako smluvní cena bez DPH:</w:t>
      </w:r>
      <w:bookmarkEnd w:id="1"/>
    </w:p>
    <w:p w:rsidR="004D6A21" w:rsidRPr="00E45F9F" w:rsidRDefault="003E7616" w:rsidP="0060340F">
      <w:pPr>
        <w:ind w:left="283" w:firstLine="284"/>
        <w:rPr>
          <w:b/>
        </w:rPr>
      </w:pPr>
      <w:r>
        <w:rPr>
          <w:szCs w:val="20"/>
        </w:rPr>
        <w:tab/>
      </w:r>
      <w:r>
        <w:tab/>
      </w:r>
      <w:r>
        <w:tab/>
      </w:r>
      <w:r>
        <w:tab/>
      </w:r>
      <w:r>
        <w:tab/>
      </w:r>
      <w:r>
        <w:tab/>
      </w:r>
      <w:r w:rsidR="006320AD" w:rsidRPr="006320AD">
        <w:rPr>
          <w:b/>
          <w:highlight w:val="yellow"/>
        </w:rPr>
        <w:t>…………………</w:t>
      </w:r>
      <w:r w:rsidRPr="00E45F9F">
        <w:rPr>
          <w:b/>
        </w:rPr>
        <w:t>,- Kč bez DPH</w:t>
      </w:r>
      <w:r w:rsidR="004D6A21" w:rsidRPr="00E45F9F">
        <w:rPr>
          <w:b/>
        </w:rPr>
        <w:t xml:space="preserve"> </w:t>
      </w:r>
    </w:p>
    <w:p w:rsidR="003E7616" w:rsidRPr="00E45F9F" w:rsidRDefault="004D6A21" w:rsidP="003E7616">
      <w:pPr>
        <w:ind w:left="852" w:firstLine="284"/>
        <w:rPr>
          <w:i/>
        </w:rPr>
      </w:pPr>
      <w:r w:rsidRPr="00E45F9F">
        <w:rPr>
          <w:i/>
        </w:rPr>
        <w:t xml:space="preserve">(slovy </w:t>
      </w:r>
      <w:r w:rsidR="006320AD">
        <w:rPr>
          <w:i/>
          <w:highlight w:val="yellow"/>
        </w:rPr>
        <w:t>……………………..</w:t>
      </w:r>
      <w:r w:rsidR="00E45F9F" w:rsidRPr="006320AD">
        <w:rPr>
          <w:i/>
          <w:highlight w:val="yellow"/>
        </w:rPr>
        <w:t>korun</w:t>
      </w:r>
      <w:r w:rsidR="00E45F9F" w:rsidRPr="00E45F9F">
        <w:rPr>
          <w:i/>
        </w:rPr>
        <w:t xml:space="preserve"> českých</w:t>
      </w:r>
      <w:r w:rsidRPr="00E45F9F">
        <w:rPr>
          <w:i/>
        </w:rPr>
        <w:t>)</w:t>
      </w:r>
      <w:r w:rsidR="00761E2C">
        <w:rPr>
          <w:i/>
        </w:rPr>
        <w:t xml:space="preserve"> bez DPH</w:t>
      </w:r>
    </w:p>
    <w:p w:rsidR="005C5D01" w:rsidRPr="005C5D01" w:rsidRDefault="005C5D01" w:rsidP="003E7616">
      <w:r w:rsidRPr="005C5D01">
        <w:t>(dále a výše jen „</w:t>
      </w:r>
      <w:r w:rsidRPr="005C5D01">
        <w:rPr>
          <w:i/>
        </w:rPr>
        <w:t>Cena díla</w:t>
      </w:r>
      <w:r w:rsidRPr="005C5D01">
        <w:t>“).</w:t>
      </w:r>
    </w:p>
    <w:p w:rsidR="005C5D01" w:rsidRDefault="005C5D01" w:rsidP="005C5D01">
      <w:pPr>
        <w:pStyle w:val="Odstavec2"/>
      </w:pPr>
      <w:r w:rsidRPr="005C5D01">
        <w:t>K Ceně díla bude při fakturaci připočtena DPH v zákonné výši.</w:t>
      </w:r>
    </w:p>
    <w:p w:rsidR="00DC1769" w:rsidRPr="004C11EB" w:rsidRDefault="00DC1769" w:rsidP="005C5D01">
      <w:pPr>
        <w:pStyle w:val="Odstavec2"/>
        <w:rPr>
          <w:rFonts w:cs="Arial"/>
        </w:rPr>
      </w:pPr>
      <w:r>
        <w:rPr>
          <w:rFonts w:cs="Arial"/>
          <w:color w:val="000000" w:themeColor="text1"/>
        </w:rPr>
        <w:t>Podkladem pro stanovení Ceny díla je výkaz výměr – položkový rozpočet tvořící nedílnou součást Nabídky.</w:t>
      </w:r>
    </w:p>
    <w:p w:rsidR="00FA21F7" w:rsidRPr="00FA21F7" w:rsidRDefault="00FA21F7" w:rsidP="00FA21F7">
      <w:pPr>
        <w:pStyle w:val="Odstavec2"/>
      </w:pPr>
      <w:r w:rsidRPr="00C74D5D">
        <w:lastRenderedPageBreak/>
        <w:t>Nabídka, na je</w:t>
      </w:r>
      <w:r w:rsidRPr="006042EA">
        <w:t xml:space="preserve">jímž základě </w:t>
      </w:r>
      <w:r>
        <w:t>je sjednána</w:t>
      </w:r>
      <w:r w:rsidRPr="006042EA">
        <w:t xml:space="preserve"> C</w:t>
      </w:r>
      <w:r w:rsidRPr="00C74D5D">
        <w:t>ena díla, má povahu úplného a závazného rozpočtu ve smyslu ust</w:t>
      </w:r>
      <w:r>
        <w:t>anovení § 2621 zákona č. 89/2012</w:t>
      </w:r>
      <w:r w:rsidRPr="00C74D5D">
        <w:t xml:space="preserve"> Sb., obč</w:t>
      </w:r>
      <w:r>
        <w:t>anský zákoník, v platném znění.</w:t>
      </w:r>
    </w:p>
    <w:p w:rsidR="004D6A21" w:rsidRPr="004D6A21" w:rsidRDefault="004D6A21" w:rsidP="005C5D01">
      <w:pPr>
        <w:pStyle w:val="Odstavec2"/>
        <w:rPr>
          <w:rFonts w:cs="Arial"/>
        </w:rPr>
      </w:pPr>
      <w:r w:rsidRPr="004D6A21">
        <w:rPr>
          <w:rFonts w:cs="Arial"/>
          <w:color w:val="000000" w:themeColor="text1"/>
        </w:rPr>
        <w:t xml:space="preserve">Cena díla dle článku </w:t>
      </w:r>
      <w:r w:rsidRPr="004D6A21">
        <w:rPr>
          <w:rFonts w:cs="Arial"/>
          <w:color w:val="000000" w:themeColor="text1"/>
        </w:rPr>
        <w:fldChar w:fldCharType="begin"/>
      </w:r>
      <w:r w:rsidRPr="004D6A21">
        <w:rPr>
          <w:rFonts w:cs="Arial"/>
          <w:color w:val="000000" w:themeColor="text1"/>
        </w:rPr>
        <w:instrText xml:space="preserve"> REF _Ref321240324 \r \h  \* MERGEFORMAT </w:instrText>
      </w:r>
      <w:r w:rsidRPr="004D6A21">
        <w:rPr>
          <w:rFonts w:cs="Arial"/>
          <w:color w:val="000000" w:themeColor="text1"/>
        </w:rPr>
      </w:r>
      <w:r w:rsidRPr="004D6A21">
        <w:rPr>
          <w:rFonts w:cs="Arial"/>
          <w:color w:val="000000" w:themeColor="text1"/>
        </w:rPr>
        <w:fldChar w:fldCharType="separate"/>
      </w:r>
      <w:r w:rsidR="00FA64AA">
        <w:rPr>
          <w:rFonts w:cs="Arial"/>
          <w:color w:val="000000" w:themeColor="text1"/>
        </w:rPr>
        <w:t>4.1</w:t>
      </w:r>
      <w:r w:rsidRPr="004D6A21">
        <w:rPr>
          <w:rFonts w:cs="Arial"/>
          <w:color w:val="000000" w:themeColor="text1"/>
        </w:rPr>
        <w:fldChar w:fldCharType="end"/>
      </w:r>
      <w:r w:rsidRPr="004D6A21">
        <w:rPr>
          <w:rFonts w:cs="Arial"/>
          <w:color w:val="000000" w:themeColor="text1"/>
        </w:rPr>
        <w:t xml:space="preserve">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rsidR="004D6A21" w:rsidRPr="004D6A21" w:rsidRDefault="004D6A21" w:rsidP="00FF2013">
      <w:pPr>
        <w:pStyle w:val="Odstavec2"/>
        <w:rPr>
          <w:rFonts w:cs="Arial"/>
        </w:rPr>
      </w:pPr>
      <w:r w:rsidRPr="004D6A21">
        <w:rPr>
          <w:rFonts w:cs="Arial"/>
          <w:color w:val="000000" w:themeColor="text1"/>
        </w:rPr>
        <w:t>Cena díla zahrnuje mimo náklady na provedení Díla také veškeré náklady spojené s plněním Smlouvy zejména s případným přerušením či odložením plně</w:t>
      </w:r>
      <w:r w:rsidR="006320AD">
        <w:rPr>
          <w:rFonts w:cs="Arial"/>
          <w:color w:val="000000" w:themeColor="text1"/>
        </w:rPr>
        <w:t>ní z důvodů provozu Objednatele,</w:t>
      </w:r>
      <w:r w:rsidRPr="004D6A21">
        <w:rPr>
          <w:rFonts w:cs="Arial"/>
          <w:color w:val="000000" w:themeColor="text1"/>
        </w:rPr>
        <w:t xml:space="preserve"> náklady na dopravu, náhrady za vynaložený čas strávený na cestách, náklady na ubytování, přesčasy, riziko špatného počasí, zatížení zimou, pojištění, clo, licence, vypracování všech dokumentů potřebných pro provoz a údržbu Díla (např. návod k obsluze a údržbě a provozní řád) atd.</w:t>
      </w:r>
    </w:p>
    <w:p w:rsidR="004D6A21" w:rsidRPr="004D6A21" w:rsidRDefault="004D6A21" w:rsidP="005C5D01">
      <w:pPr>
        <w:pStyle w:val="Odstavec2"/>
        <w:rPr>
          <w:rFonts w:cs="Arial"/>
        </w:rPr>
      </w:pPr>
      <w:r w:rsidRPr="004D6A21">
        <w:rPr>
          <w:rFonts w:cs="Arial"/>
          <w:color w:val="000000" w:themeColor="text1"/>
        </w:rPr>
        <w:t>Cena díla obsahuje i náklady související s plněním dohodnutých platebních podmínek. Cena díla obsahuje vývoj cen vstupních nákladů a zvýšení Ceny díla v závislosti na čase plnění, a to až do sjednaného termínu dokončení Díla.</w:t>
      </w:r>
    </w:p>
    <w:p w:rsidR="004D6A21" w:rsidRPr="004D6A21" w:rsidRDefault="004D6A21" w:rsidP="005C5D01">
      <w:pPr>
        <w:pStyle w:val="Odstavec2"/>
        <w:rPr>
          <w:rFonts w:cs="Arial"/>
        </w:rPr>
      </w:pPr>
      <w:r w:rsidRPr="004D6A21">
        <w:rPr>
          <w:rFonts w:cs="Arial"/>
          <w:color w:val="000000" w:themeColor="text1"/>
        </w:rPr>
        <w:t xml:space="preserve">V celkové Ceně díla dle článku </w:t>
      </w:r>
      <w:r w:rsidRPr="004D6A21">
        <w:rPr>
          <w:rFonts w:cs="Arial"/>
          <w:color w:val="000000" w:themeColor="text1"/>
        </w:rPr>
        <w:fldChar w:fldCharType="begin"/>
      </w:r>
      <w:r w:rsidRPr="004D6A21">
        <w:rPr>
          <w:rFonts w:cs="Arial"/>
          <w:color w:val="000000" w:themeColor="text1"/>
        </w:rPr>
        <w:instrText xml:space="preserve"> REF _Ref321240324 \r \h  \* MERGEFORMAT </w:instrText>
      </w:r>
      <w:r w:rsidRPr="004D6A21">
        <w:rPr>
          <w:rFonts w:cs="Arial"/>
          <w:color w:val="000000" w:themeColor="text1"/>
        </w:rPr>
      </w:r>
      <w:r w:rsidRPr="004D6A21">
        <w:rPr>
          <w:rFonts w:cs="Arial"/>
          <w:color w:val="000000" w:themeColor="text1"/>
        </w:rPr>
        <w:fldChar w:fldCharType="separate"/>
      </w:r>
      <w:r w:rsidR="00FA64AA">
        <w:rPr>
          <w:rFonts w:cs="Arial"/>
          <w:color w:val="000000" w:themeColor="text1"/>
        </w:rPr>
        <w:t>4.1</w:t>
      </w:r>
      <w:r w:rsidRPr="004D6A21">
        <w:rPr>
          <w:rFonts w:cs="Arial"/>
          <w:color w:val="000000" w:themeColor="text1"/>
        </w:rPr>
        <w:fldChar w:fldCharType="end"/>
      </w:r>
      <w:r w:rsidR="00FF2013">
        <w:rPr>
          <w:rFonts w:cs="Arial"/>
          <w:color w:val="000000" w:themeColor="text1"/>
        </w:rPr>
        <w:t xml:space="preserve"> </w:t>
      </w:r>
      <w:r w:rsidRPr="004D6A21">
        <w:rPr>
          <w:rFonts w:cs="Arial"/>
          <w:color w:val="000000" w:themeColor="text1"/>
        </w:rPr>
        <w:t>Smlouvy jsou zahrnuty i položky výslovně neuvedené v Závazných podkladech nebo pokynech Objednatele, které bylo možno předpokládat vzhledem k povaze a způsobu provádění a užívání Díla a odbornosti Zhotovitele</w:t>
      </w:r>
    </w:p>
    <w:p w:rsidR="004D6A21" w:rsidRPr="004C11EB" w:rsidRDefault="004D6A21" w:rsidP="005C5D01">
      <w:pPr>
        <w:pStyle w:val="Odstavec2"/>
      </w:pPr>
      <w:r w:rsidRPr="004D6A21">
        <w:rPr>
          <w:rFonts w:cs="Arial"/>
          <w:color w:val="000000" w:themeColor="text1"/>
        </w:rPr>
        <w:t>Pro oceňování Víceprací</w:t>
      </w:r>
      <w:r w:rsidR="00DC1769">
        <w:rPr>
          <w:rFonts w:cs="Arial"/>
          <w:color w:val="000000" w:themeColor="text1"/>
        </w:rPr>
        <w:t xml:space="preserve"> se užije</w:t>
      </w:r>
      <w:r w:rsidRPr="004D6A21">
        <w:rPr>
          <w:rFonts w:cs="Arial"/>
          <w:color w:val="000000" w:themeColor="text1"/>
        </w:rPr>
        <w:t xml:space="preserve"> postup podle článku </w:t>
      </w:r>
      <w:r w:rsidRPr="0060340F">
        <w:rPr>
          <w:rFonts w:cs="Arial"/>
          <w:color w:val="000000" w:themeColor="text1"/>
        </w:rPr>
        <w:t>5.</w:t>
      </w:r>
      <w:r w:rsidR="00DC1769" w:rsidRPr="0060340F">
        <w:rPr>
          <w:rFonts w:cs="Arial"/>
          <w:color w:val="000000" w:themeColor="text1"/>
        </w:rPr>
        <w:t>6</w:t>
      </w:r>
      <w:r w:rsidRPr="0060340F">
        <w:rPr>
          <w:rFonts w:cs="Arial"/>
          <w:color w:val="000000" w:themeColor="text1"/>
        </w:rPr>
        <w:t xml:space="preserve"> VOP</w:t>
      </w:r>
      <w:r w:rsidR="00DC1769" w:rsidRPr="0060340F">
        <w:rPr>
          <w:rFonts w:cs="Arial"/>
          <w:color w:val="000000" w:themeColor="text1"/>
        </w:rPr>
        <w:t>, tj. v případě, že nelze Vícepráce ocenit dle výkazu výměr – položkového rozpočtu uvedeného v Nabídce,</w:t>
      </w:r>
      <w:r w:rsidRPr="0060340F">
        <w:rPr>
          <w:rFonts w:cs="Arial"/>
          <w:color w:val="000000" w:themeColor="text1"/>
        </w:rPr>
        <w:t xml:space="preserve"> bude </w:t>
      </w:r>
      <w:r w:rsidR="00DC1769" w:rsidRPr="0060340F">
        <w:rPr>
          <w:rFonts w:cs="Arial"/>
          <w:color w:val="000000" w:themeColor="text1"/>
        </w:rPr>
        <w:t xml:space="preserve">ocenění stanoveno dohodou stran, příp. bude </w:t>
      </w:r>
      <w:r w:rsidRPr="0060340F">
        <w:rPr>
          <w:rFonts w:cs="Arial"/>
          <w:color w:val="000000" w:themeColor="text1"/>
        </w:rPr>
        <w:t>použit sborník doporučených cen ÚRS</w:t>
      </w:r>
      <w:r w:rsidRPr="0060340F">
        <w:rPr>
          <w:rFonts w:ascii="Times New Roman" w:hAnsi="Times New Roman"/>
          <w:color w:val="000000" w:themeColor="text1"/>
        </w:rPr>
        <w:t>.</w:t>
      </w:r>
    </w:p>
    <w:p w:rsidR="00FA21F7" w:rsidRPr="0060340F" w:rsidRDefault="00FA21F7" w:rsidP="00FA21F7">
      <w:pPr>
        <w:pStyle w:val="Odstavec2"/>
      </w:pPr>
      <w:r w:rsidRPr="00C74D5D">
        <w:t>Smluvní strany se dohodly, že Zhotovitel nemá v průběhu plnění</w:t>
      </w:r>
      <w:r w:rsidRPr="0095374A">
        <w:t xml:space="preserve"> Smlouvy </w:t>
      </w:r>
      <w:r w:rsidRPr="00C74D5D">
        <w:t>nárok na zálohy ze strany Objednatele. Objednatel není povinen hradit v průběhu plnění S</w:t>
      </w:r>
      <w:r w:rsidRPr="0095374A">
        <w:t xml:space="preserve">mlouvy </w:t>
      </w:r>
      <w:r w:rsidRPr="00C74D5D">
        <w:t>přiměřenou část o</w:t>
      </w:r>
      <w:r>
        <w:t>dměny ve smyslu ustanovení § 2611 zákona</w:t>
      </w:r>
      <w:r w:rsidRPr="00C74D5D">
        <w:t xml:space="preserve"> č. 89/2012 Sb., občanský zákoník, v platném znění</w:t>
      </w:r>
      <w:r>
        <w:t>, nebude-li dohodnuto mezi stranami jinak.</w:t>
      </w:r>
    </w:p>
    <w:p w:rsidR="005C5D01" w:rsidRPr="0060340F" w:rsidRDefault="005C5D01" w:rsidP="00280022">
      <w:pPr>
        <w:pStyle w:val="lnek"/>
      </w:pPr>
      <w:r w:rsidRPr="0060340F">
        <w:t xml:space="preserve">Platební </w:t>
      </w:r>
      <w:r w:rsidRPr="0060340F">
        <w:rPr>
          <w:rFonts w:eastAsiaTheme="minorEastAsia"/>
        </w:rPr>
        <w:t>podmínky</w:t>
      </w:r>
    </w:p>
    <w:p w:rsidR="005C5D01" w:rsidRPr="0060340F" w:rsidRDefault="005C5D01" w:rsidP="005C5D01">
      <w:pPr>
        <w:pStyle w:val="Odstavec2"/>
      </w:pPr>
      <w:r w:rsidRPr="0060340F">
        <w:t>Cena díla bude Objednatelem:</w:t>
      </w:r>
    </w:p>
    <w:p w:rsidR="005C5D01" w:rsidRPr="0060340F" w:rsidRDefault="005C5D01" w:rsidP="005C5D01">
      <w:pPr>
        <w:pStyle w:val="Odstavec2"/>
        <w:numPr>
          <w:ilvl w:val="0"/>
          <w:numId w:val="0"/>
        </w:numPr>
        <w:ind w:left="567"/>
      </w:pPr>
      <w:r w:rsidRPr="0060340F">
        <w:t>uhrazena jednorázově po řádném a úplném dokončení celého Díla</w:t>
      </w:r>
      <w:r w:rsidR="00E67A2A" w:rsidRPr="0060340F">
        <w:t xml:space="preserve"> (všech částí)</w:t>
      </w:r>
      <w:r w:rsidRPr="0060340F">
        <w:t>, na základě faktury – daňového dokladu (dále jen „</w:t>
      </w:r>
      <w:r w:rsidRPr="0060340F">
        <w:rPr>
          <w:b/>
          <w:i/>
        </w:rPr>
        <w:t>faktura</w:t>
      </w:r>
      <w:r w:rsidRPr="0060340F">
        <w:t xml:space="preserve">“) vystavené po předání a převzetí Díla, o kterém </w:t>
      </w:r>
      <w:r w:rsidR="00E00091" w:rsidRPr="0060340F">
        <w:t xml:space="preserve">bude sepsán Protokol o předání </w:t>
      </w:r>
      <w:r w:rsidRPr="0060340F">
        <w:t>a převzetí.</w:t>
      </w:r>
    </w:p>
    <w:p w:rsidR="00E00091" w:rsidRDefault="00E00091" w:rsidP="00E00091">
      <w:pPr>
        <w:pStyle w:val="Odstavec2"/>
      </w:pPr>
      <w:r>
        <w:t xml:space="preserve">Adresy pro doručení faktur: </w:t>
      </w:r>
    </w:p>
    <w:p w:rsidR="00E00091" w:rsidRDefault="00E00091" w:rsidP="00E00091">
      <w:pPr>
        <w:pStyle w:val="Odstavec2"/>
        <w:numPr>
          <w:ilvl w:val="3"/>
          <w:numId w:val="28"/>
        </w:numPr>
        <w:tabs>
          <w:tab w:val="clear" w:pos="2007"/>
          <w:tab w:val="num" w:pos="1134"/>
        </w:tabs>
        <w:ind w:left="1134" w:hanging="567"/>
      </w:pPr>
      <w:r>
        <w:t>v listinné podobě: ČEPRO, a.s., FÚ, Odbor účtárny, Hněvice 62, 411 08 Štětí;</w:t>
      </w:r>
    </w:p>
    <w:p w:rsidR="006320AD" w:rsidRDefault="006320AD" w:rsidP="00E00091">
      <w:pPr>
        <w:pStyle w:val="Odstavec2"/>
      </w:pPr>
      <w:r>
        <w:t xml:space="preserve">V případě, že </w:t>
      </w:r>
      <w:r w:rsidR="00761E2C">
        <w:t>Z</w:t>
      </w:r>
      <w:r>
        <w:t xml:space="preserve">hotovitel bude mít zájem vystavit a doručit </w:t>
      </w:r>
      <w:r w:rsidR="00761E2C">
        <w:t>O</w:t>
      </w:r>
      <w:r>
        <w:t xml:space="preserve">bjednateli fakturu v elektronické verzi, bude mezi stranami uzavřena samostatná dohoda o elektronické fakturaci, kde </w:t>
      </w:r>
      <w:r w:rsidR="00761E2C">
        <w:t>S</w:t>
      </w:r>
      <w:r>
        <w:t>mluvní strany ujednají bližší náležitosti veškerých tím dotčených dokumentů</w:t>
      </w:r>
      <w:r w:rsidR="00761E2C">
        <w:t>.</w:t>
      </w:r>
    </w:p>
    <w:p w:rsidR="00E00091" w:rsidRDefault="00E00091" w:rsidP="00E00091">
      <w:pPr>
        <w:pStyle w:val="Odstavec2"/>
      </w:pPr>
      <w:r w:rsidRPr="00E00091">
        <w:t xml:space="preserve">Každá faktura dle této Smlouvy je splatná do </w:t>
      </w:r>
      <w:r w:rsidR="00D1726A">
        <w:t>30</w:t>
      </w:r>
      <w:r w:rsidRPr="00E00091">
        <w:t xml:space="preserve"> dnů od jejího doručení Objednateli</w:t>
      </w:r>
      <w:r>
        <w:t>.</w:t>
      </w:r>
      <w:r w:rsidR="00936E52">
        <w:rPr>
          <w:rFonts w:ascii="Times New Roman" w:hAnsi="Times New Roman"/>
          <w:color w:val="000000" w:themeColor="text1"/>
        </w:rPr>
        <w:t xml:space="preserve"> </w:t>
      </w:r>
      <w:r w:rsidR="00936E52" w:rsidRPr="00D433B9">
        <w:rPr>
          <w:rFonts w:cs="Arial"/>
        </w:rPr>
        <w:t xml:space="preserve">Faktura musí být jednoznačně identifikovatelná (uvedením čísla </w:t>
      </w:r>
      <w:r w:rsidR="00761E2C">
        <w:rPr>
          <w:rFonts w:cs="Arial"/>
        </w:rPr>
        <w:t>S</w:t>
      </w:r>
      <w:r w:rsidR="00936E52" w:rsidRPr="00D433B9">
        <w:rPr>
          <w:rFonts w:cs="Arial"/>
        </w:rPr>
        <w:t xml:space="preserve">mlouvy, názvu stavby, čísla investiční akce, eventuálně další údaje vyžádané </w:t>
      </w:r>
      <w:r w:rsidR="00936E52">
        <w:rPr>
          <w:rFonts w:cs="Arial"/>
        </w:rPr>
        <w:t>O</w:t>
      </w:r>
      <w:r w:rsidR="00936E52" w:rsidRPr="00D433B9">
        <w:rPr>
          <w:rFonts w:cs="Arial"/>
        </w:rPr>
        <w:t>bjednatelem). Na faktuře musí být uvedeno číslo objednávky</w:t>
      </w:r>
      <w:r w:rsidR="00936E52" w:rsidRPr="00D433B9">
        <w:rPr>
          <w:rFonts w:cs="Arial"/>
          <w:b/>
        </w:rPr>
        <w:t xml:space="preserve"> </w:t>
      </w:r>
      <w:r w:rsidR="00936E52">
        <w:rPr>
          <w:rFonts w:cs="Arial"/>
          <w:b/>
        </w:rPr>
        <w:t>………………………….</w:t>
      </w:r>
    </w:p>
    <w:p w:rsidR="007B1761" w:rsidRDefault="007B1761" w:rsidP="00280022">
      <w:pPr>
        <w:pStyle w:val="lnek"/>
      </w:pPr>
      <w:r w:rsidRPr="007B1761">
        <w:t xml:space="preserve">Předání a </w:t>
      </w:r>
      <w:r w:rsidRPr="00280022">
        <w:rPr>
          <w:rFonts w:eastAsiaTheme="minorEastAsia"/>
        </w:rPr>
        <w:t>převzetí</w:t>
      </w:r>
      <w:r w:rsidRPr="007B1761">
        <w:t xml:space="preserve"> Díla</w:t>
      </w:r>
    </w:p>
    <w:p w:rsidR="00FA21F7" w:rsidRDefault="00A42E42" w:rsidP="00A42E42">
      <w:pPr>
        <w:pStyle w:val="Odstavec2"/>
      </w:pPr>
      <w:r w:rsidRPr="00B26060">
        <w:t>Převzetí Díla bude provedeno</w:t>
      </w:r>
      <w:r>
        <w:t xml:space="preserve"> v rozsahu a způsobem stanoveným platnými předpisy, touto Smlouvou a jejími nedílnými součástmi po dokončení Díla jako celku a bude stvrzeno písemným Protokolem o předání a převzetí.</w:t>
      </w:r>
    </w:p>
    <w:p w:rsidR="00A42E42" w:rsidRDefault="00761E2C" w:rsidP="00FA21F7">
      <w:pPr>
        <w:pStyle w:val="Odstavec3"/>
      </w:pPr>
      <w:r>
        <w:t xml:space="preserve">Smluvní strany se dohodly, že Dílo může dle dohody Smluvních stran být předáno a převzato i po částech, které jsou samostatně </w:t>
      </w:r>
      <w:r w:rsidR="00FA21F7">
        <w:t xml:space="preserve">funkční a </w:t>
      </w:r>
      <w:r>
        <w:t>provozovatelné</w:t>
      </w:r>
      <w:r w:rsidR="00FB5DBA">
        <w:t xml:space="preserve">, tj. </w:t>
      </w:r>
      <w:r w:rsidR="00FB5DBA" w:rsidRPr="00D16CAC">
        <w:rPr>
          <w:rFonts w:cs="Arial"/>
          <w:color w:val="000000" w:themeColor="text1"/>
        </w:rPr>
        <w:t xml:space="preserve">Dílo </w:t>
      </w:r>
      <w:r w:rsidR="00FB5DBA">
        <w:rPr>
          <w:rFonts w:cs="Arial"/>
          <w:color w:val="000000" w:themeColor="text1"/>
        </w:rPr>
        <w:t xml:space="preserve">může být předáno a </w:t>
      </w:r>
      <w:r w:rsidR="00FB5DBA" w:rsidRPr="00D16CAC">
        <w:rPr>
          <w:rFonts w:cs="Arial"/>
          <w:color w:val="000000" w:themeColor="text1"/>
        </w:rPr>
        <w:t xml:space="preserve">přejímáno i po samostatně funkčních částech </w:t>
      </w:r>
      <w:r w:rsidR="00FB5DBA" w:rsidRPr="00D16CAC">
        <w:rPr>
          <w:rFonts w:cs="Arial"/>
        </w:rPr>
        <w:t xml:space="preserve">Díla, bude-li část Díla řádně provedena co do funkčnosti, provozuschopnosti, kompletnosti, objemu i jakosti v souladu s </w:t>
      </w:r>
      <w:r w:rsidR="00FB5DBA" w:rsidRPr="00D16CAC">
        <w:rPr>
          <w:rFonts w:cs="Arial"/>
        </w:rPr>
        <w:lastRenderedPageBreak/>
        <w:t>touto Smlouvou a předá-li Zhotovitel veškerou dokumentaci a doklady podle podmínek této Smlouvy. V případě převzetí Díla po částech budou při přejímce dotčené části Díla Smluvní strany postupovat obdobně dle podmínek stanovených touto Smlouvou</w:t>
      </w:r>
      <w:r w:rsidR="00FB5DBA">
        <w:rPr>
          <w:rFonts w:cs="Arial"/>
        </w:rPr>
        <w:t>.</w:t>
      </w:r>
      <w:r w:rsidR="00FB5DBA" w:rsidRPr="00D16CAC">
        <w:rPr>
          <w:rFonts w:cs="Arial"/>
        </w:rPr>
        <w:t xml:space="preserve"> Objednatel je oprávněn i po převzetí dílčí samostatně funkční části Díla zahájit provoz dotčených zařízení, dílčí převzetí Díla však nemá účinek na záruku sjednanou dle této Smlouvy</w:t>
      </w:r>
      <w:r w:rsidR="00FB5DBA">
        <w:rPr>
          <w:rFonts w:cs="Arial"/>
        </w:rPr>
        <w:t>.</w:t>
      </w:r>
      <w:r>
        <w:t xml:space="preserve"> </w:t>
      </w:r>
      <w:r w:rsidR="00FA21F7">
        <w:t>T</w:t>
      </w:r>
      <w:r>
        <w:t>ato skutečnost musí být v takovém případě zapracována v Harmonogramu plnění</w:t>
      </w:r>
      <w:r w:rsidR="00FB5DBA">
        <w:t>. T</w:t>
      </w:r>
      <w:r>
        <w:t xml:space="preserve">ato skutečnost </w:t>
      </w:r>
      <w:r w:rsidR="00FB5DBA">
        <w:t xml:space="preserve">však </w:t>
      </w:r>
      <w:r>
        <w:t>nebude mít vliv na platební podmínky, kdy Cena díla se i v takovém případě uhradí jednorázově</w:t>
      </w:r>
      <w:r w:rsidR="00FA21F7">
        <w:t>, a to</w:t>
      </w:r>
      <w:r>
        <w:t xml:space="preserve"> až po převzetí všech částí Díla Objednatelem</w:t>
      </w:r>
      <w:r w:rsidR="00FA21F7">
        <w:t xml:space="preserve">, a záruka na každou část díla bude poskytnuta Zhotovitelem </w:t>
      </w:r>
      <w:r w:rsidR="00FB5DBA">
        <w:t>tak</w:t>
      </w:r>
      <w:r w:rsidR="00FA21F7">
        <w:t>, aby činila min. 60 měsíců od data převzetí poslední části Díla Objednatelem</w:t>
      </w:r>
      <w:r>
        <w:t xml:space="preserve">.   </w:t>
      </w:r>
      <w:r w:rsidRPr="00204984">
        <w:t xml:space="preserve"> </w:t>
      </w:r>
      <w:r w:rsidR="00A42E42">
        <w:t xml:space="preserve"> </w:t>
      </w:r>
    </w:p>
    <w:p w:rsidR="007B1761" w:rsidRDefault="00FA21F7" w:rsidP="00A42E42">
      <w:pPr>
        <w:pStyle w:val="Odstavec3"/>
      </w:pPr>
      <w:r>
        <w:t>Smluvní strany shodně konstatují a prohlašují, že p</w:t>
      </w:r>
      <w:r w:rsidR="00A42E42">
        <w:t>růběžné protokoly z přejímacího řízení nemají účinky Protokolu o předání a převzetí, v němž je obsaženo prohlášení Objednatele, že dokončené Dílo přejímá</w:t>
      </w:r>
      <w:r w:rsidR="00E322F9">
        <w:t>.</w:t>
      </w:r>
    </w:p>
    <w:p w:rsidR="00720AAF" w:rsidRDefault="00BE2E82" w:rsidP="00E322F9">
      <w:pPr>
        <w:pStyle w:val="Odstavec2"/>
      </w:pPr>
      <w:bookmarkStart w:id="2" w:name="_Ref334787654"/>
      <w:r w:rsidRPr="00CD1BFE">
        <w:t xml:space="preserve">Pro účely přejímky a před přejímkou je Zhotovitel povinen včas připravit a předložit v českém jazyce </w:t>
      </w:r>
      <w:r w:rsidR="00CD1BFE" w:rsidRPr="00CD1BFE">
        <w:t>kromě veškerých dokladů sjednaných jinde ve Smlouvě a</w:t>
      </w:r>
      <w:r w:rsidRPr="00CD1BFE">
        <w:t xml:space="preserve"> plynoucí</w:t>
      </w:r>
      <w:r w:rsidR="00CD1BFE" w:rsidRPr="00CD1BFE">
        <w:t>ch</w:t>
      </w:r>
      <w:r w:rsidRPr="00CD1BFE">
        <w:t xml:space="preserve"> z obecně závazných právních a technických předpisů</w:t>
      </w:r>
      <w:r w:rsidR="00CD1BFE" w:rsidRPr="00CD1BFE">
        <w:t xml:space="preserve"> i následující doklady</w:t>
      </w:r>
      <w:r w:rsidRPr="00CD1BFE">
        <w:t>:</w:t>
      </w:r>
      <w:bookmarkEnd w:id="2"/>
      <w:r w:rsidR="00CD1BFE" w:rsidRPr="00CD1BFE">
        <w:t xml:space="preserve"> </w:t>
      </w:r>
    </w:p>
    <w:p w:rsidR="00A42E42" w:rsidRPr="0060340F" w:rsidRDefault="006320AD" w:rsidP="00A42E42">
      <w:pPr>
        <w:pStyle w:val="Odstavec3"/>
      </w:pPr>
      <w:r>
        <w:t>Patnáctý</w:t>
      </w:r>
      <w:r w:rsidR="00A42E42" w:rsidRPr="0060340F">
        <w:t xml:space="preserve"> (1</w:t>
      </w:r>
      <w:r>
        <w:t>5</w:t>
      </w:r>
      <w:r w:rsidR="00A42E42" w:rsidRPr="0060340F">
        <w:t>.), tj. poslední den odstávky ode dne jejího zahájení</w:t>
      </w:r>
      <w:r w:rsidR="00E67A2A" w:rsidRPr="0060340F">
        <w:t xml:space="preserve"> Zhotovitel </w:t>
      </w:r>
      <w:r w:rsidR="00FA21F7">
        <w:t>(</w:t>
      </w:r>
      <w:r w:rsidR="00E67A2A" w:rsidRPr="0060340F">
        <w:t>pro přejímku části Díla</w:t>
      </w:r>
      <w:r w:rsidR="00FA21F7">
        <w:t>)</w:t>
      </w:r>
      <w:r w:rsidR="00E67A2A" w:rsidRPr="0060340F">
        <w:t xml:space="preserve"> předá Objednateli</w:t>
      </w:r>
      <w:r w:rsidR="00A42E42" w:rsidRPr="0060340F">
        <w:t xml:space="preserve"> veškeré doklady nutné k</w:t>
      </w:r>
      <w:r w:rsidR="00E67A2A" w:rsidRPr="0060340F">
        <w:t xml:space="preserve"> užívání a </w:t>
      </w:r>
      <w:r w:rsidR="00A42E42" w:rsidRPr="0060340F">
        <w:t>provozování p</w:t>
      </w:r>
      <w:r w:rsidR="00936169" w:rsidRPr="0060340F">
        <w:t>roduktovodu</w:t>
      </w:r>
      <w:r w:rsidR="00E67A2A" w:rsidRPr="0060340F">
        <w:t xml:space="preserve"> Objednatelem</w:t>
      </w:r>
      <w:r w:rsidR="00A42E42" w:rsidRPr="0060340F">
        <w:t>, zejména:</w:t>
      </w:r>
    </w:p>
    <w:p w:rsidR="00A42E42" w:rsidRPr="0060340F" w:rsidRDefault="00A42E42" w:rsidP="00D16CAC">
      <w:pPr>
        <w:pStyle w:val="Odstavecseseznamem"/>
        <w:numPr>
          <w:ilvl w:val="0"/>
          <w:numId w:val="44"/>
        </w:numPr>
        <w:spacing w:after="0"/>
        <w:jc w:val="both"/>
        <w:rPr>
          <w:rFonts w:ascii="Arial" w:hAnsi="Arial" w:cs="Arial"/>
          <w:color w:val="000000" w:themeColor="text1"/>
          <w:sz w:val="20"/>
          <w:szCs w:val="20"/>
        </w:rPr>
      </w:pPr>
      <w:r w:rsidRPr="0060340F">
        <w:rPr>
          <w:rFonts w:ascii="Arial" w:hAnsi="Arial" w:cs="Arial"/>
          <w:color w:val="000000" w:themeColor="text1"/>
          <w:sz w:val="20"/>
          <w:szCs w:val="20"/>
        </w:rPr>
        <w:t>prohlášení o zapojení potrubí do produktovodní sítě a jeho bezpečném provozu,</w:t>
      </w:r>
    </w:p>
    <w:p w:rsidR="00A42E42" w:rsidRPr="0060340F" w:rsidRDefault="00A42E42" w:rsidP="00FF2013">
      <w:pPr>
        <w:pStyle w:val="Odstavecseseznamem"/>
        <w:numPr>
          <w:ilvl w:val="0"/>
          <w:numId w:val="44"/>
        </w:numPr>
        <w:spacing w:after="0" w:line="240" w:lineRule="auto"/>
        <w:ind w:left="1066" w:hanging="357"/>
        <w:jc w:val="both"/>
        <w:rPr>
          <w:rFonts w:ascii="Arial" w:hAnsi="Arial" w:cs="Arial"/>
          <w:color w:val="000000" w:themeColor="text1"/>
          <w:sz w:val="20"/>
          <w:szCs w:val="20"/>
        </w:rPr>
      </w:pPr>
      <w:r w:rsidRPr="0060340F">
        <w:rPr>
          <w:rFonts w:ascii="Arial" w:hAnsi="Arial" w:cs="Arial"/>
          <w:color w:val="000000" w:themeColor="text1"/>
          <w:sz w:val="20"/>
          <w:szCs w:val="20"/>
        </w:rPr>
        <w:t>prohlášení o shodě ve smyslu § 13 odst. 2 zákona č. 22/1997 Sb., o technických požadavcích na výrobky, ve znění pozdějších předpisů,</w:t>
      </w:r>
    </w:p>
    <w:p w:rsidR="00A42E42" w:rsidRPr="0060340F" w:rsidRDefault="00A42E42" w:rsidP="00FF2013">
      <w:pPr>
        <w:pStyle w:val="Odstavecseseznamem"/>
        <w:numPr>
          <w:ilvl w:val="0"/>
          <w:numId w:val="44"/>
        </w:numPr>
        <w:spacing w:after="0" w:line="240" w:lineRule="auto"/>
        <w:ind w:left="1066" w:hanging="357"/>
        <w:jc w:val="both"/>
        <w:rPr>
          <w:rFonts w:ascii="Arial" w:hAnsi="Arial" w:cs="Arial"/>
          <w:color w:val="000000" w:themeColor="text1"/>
          <w:sz w:val="20"/>
          <w:szCs w:val="20"/>
        </w:rPr>
      </w:pPr>
      <w:r w:rsidRPr="0060340F">
        <w:rPr>
          <w:rFonts w:ascii="Arial" w:hAnsi="Arial" w:cs="Arial"/>
          <w:color w:val="000000" w:themeColor="text1"/>
          <w:sz w:val="20"/>
          <w:szCs w:val="20"/>
        </w:rPr>
        <w:t>doklady o provedených zkouškách a kontrolách provozuschopnosti požárně bezpečnostních zařízení, věcných a technických prostředků požární ochrany dle vyhlášky Ministerstva vnitra č. 246/2001 Sb., o požární prevenci, ve znění pozdějších předpisů,</w:t>
      </w:r>
    </w:p>
    <w:p w:rsidR="00A42E42" w:rsidRPr="0060340F" w:rsidRDefault="00A42E42" w:rsidP="00D16CAC">
      <w:pPr>
        <w:pStyle w:val="Odstavecseseznamem"/>
        <w:numPr>
          <w:ilvl w:val="0"/>
          <w:numId w:val="44"/>
        </w:numPr>
        <w:spacing w:after="0"/>
        <w:jc w:val="both"/>
        <w:rPr>
          <w:rFonts w:ascii="Arial" w:hAnsi="Arial" w:cs="Arial"/>
          <w:color w:val="000000" w:themeColor="text1"/>
          <w:sz w:val="20"/>
          <w:szCs w:val="20"/>
        </w:rPr>
      </w:pPr>
      <w:r w:rsidRPr="0060340F">
        <w:rPr>
          <w:rFonts w:ascii="Arial" w:hAnsi="Arial" w:cs="Arial"/>
          <w:color w:val="000000" w:themeColor="text1"/>
          <w:sz w:val="20"/>
          <w:szCs w:val="20"/>
        </w:rPr>
        <w:t xml:space="preserve">protokoly o </w:t>
      </w:r>
      <w:r w:rsidRPr="00474E63">
        <w:rPr>
          <w:rFonts w:ascii="Arial" w:hAnsi="Arial" w:cs="Arial"/>
          <w:color w:val="000000" w:themeColor="text1"/>
          <w:sz w:val="20"/>
          <w:szCs w:val="20"/>
        </w:rPr>
        <w:t>tlakových zkouškách potrubí</w:t>
      </w:r>
      <w:r w:rsidRPr="0060340F">
        <w:rPr>
          <w:rFonts w:ascii="Arial" w:hAnsi="Arial" w:cs="Arial"/>
          <w:color w:val="000000" w:themeColor="text1"/>
          <w:sz w:val="20"/>
          <w:szCs w:val="20"/>
        </w:rPr>
        <w:t xml:space="preserve"> a jiskrových zkouškách izolací</w:t>
      </w:r>
    </w:p>
    <w:p w:rsidR="00A42E42" w:rsidRPr="0060340F" w:rsidRDefault="00A42E42" w:rsidP="00FF2013">
      <w:pPr>
        <w:pStyle w:val="Odstavecseseznamem"/>
        <w:numPr>
          <w:ilvl w:val="0"/>
          <w:numId w:val="44"/>
        </w:numPr>
        <w:spacing w:after="0" w:line="240" w:lineRule="auto"/>
        <w:ind w:left="1066"/>
        <w:rPr>
          <w:rFonts w:ascii="Arial" w:hAnsi="Arial" w:cs="Arial"/>
          <w:color w:val="000000" w:themeColor="text1"/>
          <w:sz w:val="20"/>
          <w:szCs w:val="20"/>
        </w:rPr>
      </w:pPr>
      <w:r w:rsidRPr="0060340F">
        <w:rPr>
          <w:rFonts w:ascii="Arial" w:hAnsi="Arial" w:cs="Arial"/>
          <w:color w:val="000000" w:themeColor="text1"/>
          <w:sz w:val="20"/>
          <w:szCs w:val="20"/>
        </w:rPr>
        <w:t>atesty, certifikáty a osvědčení o jakosti použitých materiálů a zařízení</w:t>
      </w:r>
    </w:p>
    <w:p w:rsidR="00A42E42" w:rsidRPr="0060340F" w:rsidRDefault="00A42E42" w:rsidP="00FF2013">
      <w:pPr>
        <w:pStyle w:val="Odstavecseseznamem"/>
        <w:spacing w:after="0" w:line="240" w:lineRule="auto"/>
        <w:ind w:left="1066"/>
        <w:jc w:val="both"/>
        <w:rPr>
          <w:rFonts w:ascii="Arial" w:hAnsi="Arial" w:cs="Arial"/>
          <w:color w:val="000000" w:themeColor="text1"/>
          <w:sz w:val="20"/>
          <w:szCs w:val="20"/>
        </w:rPr>
      </w:pPr>
      <w:r w:rsidRPr="0060340F">
        <w:rPr>
          <w:rFonts w:ascii="Arial" w:hAnsi="Arial" w:cs="Arial"/>
          <w:color w:val="000000" w:themeColor="text1"/>
          <w:sz w:val="20"/>
          <w:szCs w:val="20"/>
        </w:rPr>
        <w:t xml:space="preserve">O této části přejímacího řízení bude pořízen protokol, v němž bude specifikována dotčená část Díla a zároveň zde bude uvedeno prohlášení Zhotovitele, že potrubí splňuje veškeré legislativní požadavky nutné pro řádný a bezpečný provoz potrubní trasy k účelu, jemuž je určen. Objednatel je od dotčeného data uvedeného v protokolu podepsaného </w:t>
      </w:r>
      <w:r w:rsidR="00846DC9" w:rsidRPr="0060340F">
        <w:rPr>
          <w:rFonts w:ascii="Arial" w:hAnsi="Arial" w:cs="Arial"/>
          <w:color w:val="000000" w:themeColor="text1"/>
          <w:sz w:val="20"/>
          <w:szCs w:val="20"/>
        </w:rPr>
        <w:t>Z</w:t>
      </w:r>
      <w:r w:rsidRPr="0060340F">
        <w:rPr>
          <w:rFonts w:ascii="Arial" w:hAnsi="Arial" w:cs="Arial"/>
          <w:color w:val="000000" w:themeColor="text1"/>
          <w:sz w:val="20"/>
          <w:szCs w:val="20"/>
        </w:rPr>
        <w:t xml:space="preserve">ástupci obou </w:t>
      </w:r>
      <w:r w:rsidR="00846DC9" w:rsidRPr="0060340F">
        <w:rPr>
          <w:rFonts w:ascii="Arial" w:hAnsi="Arial" w:cs="Arial"/>
          <w:color w:val="000000" w:themeColor="text1"/>
          <w:sz w:val="20"/>
          <w:szCs w:val="20"/>
        </w:rPr>
        <w:t>S</w:t>
      </w:r>
      <w:r w:rsidRPr="0060340F">
        <w:rPr>
          <w:rFonts w:ascii="Arial" w:hAnsi="Arial" w:cs="Arial"/>
          <w:color w:val="000000" w:themeColor="text1"/>
          <w:sz w:val="20"/>
          <w:szCs w:val="20"/>
        </w:rPr>
        <w:t xml:space="preserve">mluvních stran oprávněn potrubní trasu provozovat, aniž jsou dotčena ustanovení o záruce Díla sjednané dle této Smlouvy. </w:t>
      </w:r>
    </w:p>
    <w:p w:rsidR="00D16CAC" w:rsidRPr="00A34318" w:rsidRDefault="00D16CAC" w:rsidP="00D16CAC">
      <w:pPr>
        <w:pStyle w:val="Odstavec3"/>
      </w:pPr>
      <w:r w:rsidRPr="0060340F">
        <w:t xml:space="preserve">ke dni dokončení Díla jako celku </w:t>
      </w:r>
      <w:r w:rsidR="00846DC9" w:rsidRPr="0060340F">
        <w:t>k</w:t>
      </w:r>
      <w:r w:rsidRPr="0060340F">
        <w:t xml:space="preserve"> jeho předání </w:t>
      </w:r>
      <w:r w:rsidR="00846DC9" w:rsidRPr="0060340F">
        <w:t xml:space="preserve">Zhotovitel </w:t>
      </w:r>
      <w:r w:rsidR="00846DC9" w:rsidRPr="00A34318">
        <w:t xml:space="preserve">Objednateli předá </w:t>
      </w:r>
      <w:r w:rsidRPr="00A34318">
        <w:t>zejména:</w:t>
      </w:r>
    </w:p>
    <w:p w:rsidR="00846DC9" w:rsidRPr="0060340F" w:rsidRDefault="00D16CAC" w:rsidP="00FF2013">
      <w:pPr>
        <w:pStyle w:val="Odstavecseseznamem"/>
        <w:numPr>
          <w:ilvl w:val="0"/>
          <w:numId w:val="45"/>
        </w:numPr>
        <w:spacing w:line="240" w:lineRule="auto"/>
        <w:ind w:left="924" w:hanging="357"/>
        <w:jc w:val="both"/>
        <w:rPr>
          <w:rFonts w:ascii="Arial" w:hAnsi="Arial" w:cs="Arial"/>
          <w:sz w:val="20"/>
          <w:szCs w:val="20"/>
        </w:rPr>
      </w:pPr>
      <w:r w:rsidRPr="00A34318">
        <w:rPr>
          <w:rFonts w:ascii="Arial" w:hAnsi="Arial" w:cs="Arial"/>
          <w:sz w:val="20"/>
          <w:szCs w:val="20"/>
        </w:rPr>
        <w:t>dokumentace skutečného provedení Díla 3x v listinné formě a 3x v elektronické formě</w:t>
      </w:r>
      <w:r w:rsidRPr="0060340F">
        <w:rPr>
          <w:rFonts w:ascii="Arial" w:hAnsi="Arial" w:cs="Arial"/>
          <w:sz w:val="20"/>
          <w:szCs w:val="20"/>
        </w:rPr>
        <w:t xml:space="preserve">, </w:t>
      </w:r>
    </w:p>
    <w:p w:rsidR="00846DC9" w:rsidRPr="0060340F" w:rsidRDefault="00D16CAC" w:rsidP="00FF2013">
      <w:pPr>
        <w:pStyle w:val="Odstavecseseznamem"/>
        <w:numPr>
          <w:ilvl w:val="0"/>
          <w:numId w:val="45"/>
        </w:numPr>
        <w:spacing w:line="240" w:lineRule="auto"/>
        <w:ind w:left="924" w:hanging="357"/>
        <w:jc w:val="both"/>
        <w:rPr>
          <w:rFonts w:ascii="Arial" w:hAnsi="Arial" w:cs="Arial"/>
          <w:sz w:val="20"/>
          <w:szCs w:val="20"/>
        </w:rPr>
      </w:pPr>
      <w:r w:rsidRPr="0060340F">
        <w:rPr>
          <w:rFonts w:ascii="Arial" w:hAnsi="Arial" w:cs="Arial"/>
          <w:sz w:val="20"/>
          <w:szCs w:val="20"/>
        </w:rPr>
        <w:t>veškeré doklady k použitým materiálům v souladu s platnými předpisy,</w:t>
      </w:r>
    </w:p>
    <w:p w:rsidR="00D163CF" w:rsidRPr="0060340F" w:rsidRDefault="00D16CAC" w:rsidP="00FF2013">
      <w:pPr>
        <w:pStyle w:val="Odstavecseseznamem"/>
        <w:numPr>
          <w:ilvl w:val="0"/>
          <w:numId w:val="45"/>
        </w:numPr>
        <w:spacing w:line="240" w:lineRule="auto"/>
        <w:ind w:left="924" w:hanging="357"/>
        <w:jc w:val="both"/>
        <w:rPr>
          <w:rFonts w:ascii="Arial" w:hAnsi="Arial" w:cs="Arial"/>
          <w:sz w:val="20"/>
          <w:szCs w:val="20"/>
        </w:rPr>
      </w:pPr>
      <w:r w:rsidRPr="0060340F">
        <w:rPr>
          <w:rFonts w:ascii="Arial" w:hAnsi="Arial" w:cs="Arial"/>
          <w:sz w:val="20"/>
          <w:szCs w:val="20"/>
        </w:rPr>
        <w:t>zápisy a osvědčení o provedených zkouškách použitých materiálů,</w:t>
      </w:r>
    </w:p>
    <w:p w:rsidR="00D16CAC" w:rsidRPr="0060340F" w:rsidRDefault="00D16CAC" w:rsidP="00FF2013">
      <w:pPr>
        <w:pStyle w:val="Odstavecseseznamem"/>
        <w:numPr>
          <w:ilvl w:val="0"/>
          <w:numId w:val="45"/>
        </w:numPr>
        <w:spacing w:line="240" w:lineRule="auto"/>
        <w:ind w:left="924" w:hanging="357"/>
        <w:jc w:val="both"/>
        <w:rPr>
          <w:rFonts w:ascii="Arial" w:hAnsi="Arial" w:cs="Arial"/>
          <w:sz w:val="20"/>
          <w:szCs w:val="20"/>
        </w:rPr>
      </w:pPr>
      <w:r w:rsidRPr="0060340F">
        <w:rPr>
          <w:rFonts w:ascii="Arial" w:hAnsi="Arial" w:cs="Arial"/>
          <w:sz w:val="20"/>
          <w:szCs w:val="20"/>
        </w:rPr>
        <w:t>doklady o úředních přejímkách, atestech a prohlášení o shodě ve smyslu § 13 odst. 2 zákona č. 22/1997 Sb., o technických požadavcích na výrobky, ve znění pozdějších předpisů,</w:t>
      </w:r>
    </w:p>
    <w:p w:rsidR="00FA21F7" w:rsidRDefault="00D16CAC" w:rsidP="00FF2013">
      <w:pPr>
        <w:pStyle w:val="Odstavecseseznamem"/>
        <w:numPr>
          <w:ilvl w:val="0"/>
          <w:numId w:val="45"/>
        </w:numPr>
        <w:spacing w:line="240" w:lineRule="auto"/>
        <w:ind w:left="924" w:hanging="357"/>
        <w:jc w:val="both"/>
        <w:rPr>
          <w:rFonts w:ascii="Arial" w:hAnsi="Arial" w:cs="Arial"/>
          <w:sz w:val="20"/>
          <w:szCs w:val="20"/>
        </w:rPr>
      </w:pPr>
      <w:r w:rsidRPr="0060340F">
        <w:rPr>
          <w:rFonts w:ascii="Arial" w:hAnsi="Arial" w:cs="Arial"/>
          <w:sz w:val="20"/>
          <w:szCs w:val="20"/>
        </w:rPr>
        <w:t>doklady prokazující bezpečný provoz  technických a technologických zařízení, které jsou vystaveny k prokázání a podle požadavků stanovených právními předpisy, normativními požadavky a průvodní dokumentací výrobců, zápisy a výsledky o prověření prací a konstrukcí zakrytých v průběhu prací,</w:t>
      </w:r>
    </w:p>
    <w:p w:rsidR="00D16CAC" w:rsidRDefault="00D16CAC" w:rsidP="00FF2013">
      <w:pPr>
        <w:pStyle w:val="Odstavecseseznamem"/>
        <w:numPr>
          <w:ilvl w:val="0"/>
          <w:numId w:val="45"/>
        </w:numPr>
        <w:spacing w:line="240" w:lineRule="auto"/>
        <w:ind w:left="924" w:hanging="357"/>
        <w:jc w:val="both"/>
        <w:rPr>
          <w:rFonts w:ascii="Arial" w:hAnsi="Arial" w:cs="Arial"/>
          <w:sz w:val="20"/>
          <w:szCs w:val="20"/>
        </w:rPr>
      </w:pPr>
      <w:r w:rsidRPr="0060340F">
        <w:rPr>
          <w:rFonts w:ascii="Arial" w:hAnsi="Arial" w:cs="Arial"/>
          <w:sz w:val="20"/>
          <w:szCs w:val="20"/>
        </w:rPr>
        <w:t>doklady o likvidaci odpadů vzniklých při provádění Díla</w:t>
      </w:r>
      <w:r w:rsidR="00FA21F7">
        <w:rPr>
          <w:rFonts w:ascii="Arial" w:hAnsi="Arial" w:cs="Arial"/>
          <w:sz w:val="20"/>
          <w:szCs w:val="20"/>
        </w:rPr>
        <w:t>,</w:t>
      </w:r>
    </w:p>
    <w:p w:rsidR="00FA21F7" w:rsidRPr="0060340F" w:rsidRDefault="00FA21F7" w:rsidP="00FF2013">
      <w:pPr>
        <w:pStyle w:val="Odstavecseseznamem"/>
        <w:numPr>
          <w:ilvl w:val="0"/>
          <w:numId w:val="45"/>
        </w:numPr>
        <w:spacing w:line="240" w:lineRule="auto"/>
        <w:ind w:left="924" w:hanging="357"/>
        <w:jc w:val="both"/>
        <w:rPr>
          <w:rFonts w:ascii="Arial" w:hAnsi="Arial" w:cs="Arial"/>
          <w:sz w:val="20"/>
          <w:szCs w:val="20"/>
        </w:rPr>
      </w:pPr>
      <w:r>
        <w:rPr>
          <w:rFonts w:ascii="Arial" w:hAnsi="Arial" w:cs="Arial"/>
          <w:sz w:val="20"/>
          <w:szCs w:val="20"/>
        </w:rPr>
        <w:t>fotodokumentace provádění Díla</w:t>
      </w:r>
      <w:r w:rsidR="00FB5DBA">
        <w:rPr>
          <w:rFonts w:ascii="Arial" w:hAnsi="Arial" w:cs="Arial"/>
          <w:sz w:val="20"/>
          <w:szCs w:val="20"/>
        </w:rPr>
        <w:t>,</w:t>
      </w:r>
    </w:p>
    <w:p w:rsidR="00D16CAC" w:rsidRPr="0060340F" w:rsidRDefault="00D16CAC" w:rsidP="00D16CAC">
      <w:pPr>
        <w:pStyle w:val="Odstavecseseznamem"/>
        <w:numPr>
          <w:ilvl w:val="0"/>
          <w:numId w:val="45"/>
        </w:numPr>
        <w:jc w:val="both"/>
        <w:rPr>
          <w:rFonts w:ascii="Arial" w:hAnsi="Arial" w:cs="Arial"/>
          <w:sz w:val="20"/>
          <w:szCs w:val="20"/>
        </w:rPr>
      </w:pPr>
      <w:r w:rsidRPr="0060340F">
        <w:rPr>
          <w:rFonts w:ascii="Arial" w:hAnsi="Arial" w:cs="Arial"/>
          <w:sz w:val="20"/>
          <w:szCs w:val="20"/>
        </w:rPr>
        <w:t>veškeré záruční listy, návody k obsluze a údržbě v českém jazyce,</w:t>
      </w:r>
    </w:p>
    <w:p w:rsidR="00D16CAC" w:rsidRPr="0060340F" w:rsidRDefault="00D16CAC" w:rsidP="00D16CAC">
      <w:pPr>
        <w:pStyle w:val="Odstavecseseznamem"/>
        <w:numPr>
          <w:ilvl w:val="0"/>
          <w:numId w:val="45"/>
        </w:numPr>
        <w:jc w:val="both"/>
        <w:rPr>
          <w:rFonts w:ascii="Arial" w:hAnsi="Arial" w:cs="Arial"/>
          <w:sz w:val="20"/>
          <w:szCs w:val="20"/>
        </w:rPr>
      </w:pPr>
      <w:r w:rsidRPr="0060340F">
        <w:rPr>
          <w:rFonts w:ascii="Arial" w:hAnsi="Arial" w:cs="Arial"/>
          <w:sz w:val="20"/>
          <w:szCs w:val="20"/>
        </w:rPr>
        <w:t>1x originál a 1x kopii stavebního deníku(ů) a kopie změnových lisů</w:t>
      </w:r>
    </w:p>
    <w:p w:rsidR="00CD1BFE" w:rsidRDefault="00CD1BFE" w:rsidP="00E322F9">
      <w:pPr>
        <w:pStyle w:val="Odstavec2"/>
      </w:pPr>
      <w:r w:rsidRPr="00CD1BFE">
        <w:t>Není-li v</w:t>
      </w:r>
      <w:r>
        <w:t> jiných ustanoveních Smlouvy</w:t>
      </w:r>
      <w:r w:rsidRPr="00CD1BFE">
        <w:t xml:space="preserve"> uvedeno jinak, Zhotovitel předá Objednateli dokumenty v tomto počtu vyhotovení:</w:t>
      </w:r>
    </w:p>
    <w:p w:rsidR="00CD1BFE" w:rsidRPr="00D16CAC" w:rsidRDefault="00D16CAC" w:rsidP="00CD1BFE">
      <w:pPr>
        <w:pStyle w:val="Odstavec2"/>
        <w:numPr>
          <w:ilvl w:val="0"/>
          <w:numId w:val="29"/>
        </w:numPr>
      </w:pPr>
      <w:r w:rsidRPr="00D16CAC">
        <w:t xml:space="preserve">2 </w:t>
      </w:r>
      <w:r w:rsidR="00CD1BFE" w:rsidRPr="00D16CAC">
        <w:t>x v listinné podobě;</w:t>
      </w:r>
    </w:p>
    <w:p w:rsidR="00CD1BFE" w:rsidRDefault="00D16CAC" w:rsidP="00CD1BFE">
      <w:pPr>
        <w:pStyle w:val="Odstavec2"/>
        <w:numPr>
          <w:ilvl w:val="0"/>
          <w:numId w:val="29"/>
        </w:numPr>
      </w:pPr>
      <w:r w:rsidRPr="00D16CAC">
        <w:t xml:space="preserve">2 </w:t>
      </w:r>
      <w:r w:rsidR="00CD1BFE" w:rsidRPr="00D16CAC">
        <w:t>x v elektronické podobě ve formátu docx / xlsx / pdf /</w:t>
      </w:r>
      <w:r w:rsidR="00846DC9">
        <w:t xml:space="preserve"> dle povahy dat</w:t>
      </w:r>
    </w:p>
    <w:p w:rsidR="00FB4A9C" w:rsidRDefault="00FB4A9C" w:rsidP="00FB4A9C">
      <w:pPr>
        <w:pStyle w:val="Odstavec2"/>
        <w:numPr>
          <w:ilvl w:val="0"/>
          <w:numId w:val="0"/>
        </w:numPr>
        <w:ind w:left="1287"/>
      </w:pPr>
    </w:p>
    <w:p w:rsidR="00CD1BFE" w:rsidRPr="0060340F" w:rsidRDefault="00CD1BFE" w:rsidP="00280022">
      <w:pPr>
        <w:pStyle w:val="lnek"/>
      </w:pPr>
      <w:r w:rsidRPr="0060340F">
        <w:rPr>
          <w:rFonts w:eastAsiaTheme="minorEastAsia"/>
        </w:rPr>
        <w:lastRenderedPageBreak/>
        <w:t>Záruka</w:t>
      </w:r>
      <w:r w:rsidRPr="0060340F">
        <w:t xml:space="preserve"> a záruční doba</w:t>
      </w:r>
    </w:p>
    <w:p w:rsidR="00CD1BFE" w:rsidRPr="0060340F" w:rsidRDefault="00CD1BFE" w:rsidP="00CD1BFE">
      <w:pPr>
        <w:pStyle w:val="Odstavec2"/>
      </w:pPr>
      <w:r w:rsidRPr="0060340F">
        <w:t xml:space="preserve">Záruční doba se sjednává v délce trvání </w:t>
      </w:r>
      <w:r w:rsidR="00D16CAC" w:rsidRPr="0060340F">
        <w:t xml:space="preserve">60 </w:t>
      </w:r>
      <w:r w:rsidRPr="0060340F">
        <w:t>měsíců.</w:t>
      </w:r>
    </w:p>
    <w:p w:rsidR="00216448" w:rsidRPr="00C939A9" w:rsidRDefault="00C939A9" w:rsidP="00216448">
      <w:pPr>
        <w:pStyle w:val="Odstavec2"/>
        <w:rPr>
          <w:rFonts w:cs="Arial"/>
        </w:rPr>
      </w:pPr>
      <w:r w:rsidRPr="0060340F">
        <w:rPr>
          <w:rFonts w:cs="Arial"/>
          <w:color w:val="000000" w:themeColor="text1"/>
        </w:rPr>
        <w:t xml:space="preserve">Zhotovitel </w:t>
      </w:r>
      <w:r w:rsidR="000F63AC" w:rsidRPr="0060340F">
        <w:rPr>
          <w:rFonts w:cs="Arial"/>
          <w:color w:val="000000" w:themeColor="text1"/>
        </w:rPr>
        <w:t xml:space="preserve">je </w:t>
      </w:r>
      <w:r w:rsidRPr="0060340F">
        <w:rPr>
          <w:rFonts w:cs="Arial"/>
          <w:color w:val="000000" w:themeColor="text1"/>
        </w:rPr>
        <w:t>povinen po obdržení reklamace Objednatelem nahlášené vady odstranit při vhodných klimatických a povětrnostních podmínkách bez zbytečného odkladu, nejpozději však do 1 kalendářního měsíce, nebude-li mezi Smluvními stranami dohodnuto jinak. V případě označení vady Díla, které brání užívání Díla či hrozí Havárie, se uplatní čl. 15.5.2 VOP, nebude-li mezi</w:t>
      </w:r>
      <w:r w:rsidRPr="00C939A9">
        <w:rPr>
          <w:rFonts w:cs="Arial"/>
          <w:color w:val="000000" w:themeColor="text1"/>
        </w:rPr>
        <w:t xml:space="preserve"> Smluvními stranami výslovně dohodnuta lhůta jiná</w:t>
      </w:r>
      <w:r w:rsidR="00216448" w:rsidRPr="00C939A9">
        <w:rPr>
          <w:rFonts w:cs="Arial"/>
        </w:rPr>
        <w:t>.</w:t>
      </w:r>
    </w:p>
    <w:p w:rsidR="00216448" w:rsidRDefault="00216448" w:rsidP="00216448">
      <w:pPr>
        <w:pStyle w:val="Odstavec2"/>
      </w:pPr>
      <w:r w:rsidRPr="00216448">
        <w:t xml:space="preserve">Zhotovitel přijímá písemné reklamace vad na poštovní adrese: </w:t>
      </w:r>
      <w:r w:rsidR="006320AD" w:rsidRPr="006320AD">
        <w:rPr>
          <w:highlight w:val="yellow"/>
        </w:rPr>
        <w:t>……………</w:t>
      </w:r>
      <w:r w:rsidR="006320AD">
        <w:t>…</w:t>
      </w:r>
      <w:r w:rsidR="008C02FD">
        <w:t xml:space="preserve"> </w:t>
      </w:r>
      <w:r w:rsidR="008C02FD" w:rsidRPr="00216448">
        <w:t xml:space="preserve">v pracovní dny v pracovní době od </w:t>
      </w:r>
      <w:r w:rsidR="006320AD" w:rsidRPr="006320AD">
        <w:rPr>
          <w:highlight w:val="yellow"/>
        </w:rPr>
        <w:t>……</w:t>
      </w:r>
      <w:r w:rsidR="008C02FD" w:rsidRPr="00216448">
        <w:t xml:space="preserve"> do </w:t>
      </w:r>
      <w:r w:rsidR="006320AD" w:rsidRPr="006320AD">
        <w:rPr>
          <w:highlight w:val="yellow"/>
        </w:rPr>
        <w:t>……</w:t>
      </w:r>
      <w:r w:rsidR="006320AD">
        <w:t>.</w:t>
      </w:r>
      <w:r w:rsidR="008C02FD" w:rsidRPr="00216448">
        <w:t xml:space="preserve"> hodin </w:t>
      </w:r>
      <w:r w:rsidRPr="00216448">
        <w:t xml:space="preserve">nebo na e-mailové adrese: </w:t>
      </w:r>
      <w:r w:rsidR="006320AD" w:rsidRPr="006320AD">
        <w:rPr>
          <w:highlight w:val="yellow"/>
        </w:rPr>
        <w:t>………….</w:t>
      </w:r>
      <w:r w:rsidRPr="006320AD">
        <w:rPr>
          <w:highlight w:val="yellow"/>
        </w:rPr>
        <w:t>,</w:t>
      </w:r>
      <w:r w:rsidRPr="00216448">
        <w:t xml:space="preserve"> na které přijímá nahlášení vad 24 hodin denně 7 dní v</w:t>
      </w:r>
      <w:r>
        <w:t> </w:t>
      </w:r>
      <w:r w:rsidRPr="00216448">
        <w:t>týdnu.</w:t>
      </w:r>
    </w:p>
    <w:p w:rsidR="00C939A9" w:rsidRDefault="00C939A9" w:rsidP="00C939A9">
      <w:pPr>
        <w:pStyle w:val="Odstavec2"/>
      </w:pPr>
      <w:r w:rsidRPr="00B26060">
        <w:t>Pozáruční servis včetně náhradních</w:t>
      </w:r>
      <w:r w:rsidRPr="00C939A9">
        <w:rPr>
          <w:rFonts w:ascii="MS Mincho" w:eastAsia="MS Mincho" w:hAnsi="MS Mincho" w:cs="MS Mincho"/>
        </w:rPr>
        <w:t xml:space="preserve"> </w:t>
      </w:r>
      <w:r w:rsidRPr="00B26060">
        <w:t>dílů pro D</w:t>
      </w:r>
      <w:r>
        <w:t>ílo</w:t>
      </w:r>
      <w:r w:rsidRPr="00B26060">
        <w:tab/>
        <w:t>nebude podle dohody Smluvních stran Zhotovitelem poskytován</w:t>
      </w:r>
      <w:r>
        <w:t>.</w:t>
      </w:r>
    </w:p>
    <w:p w:rsidR="00216448" w:rsidRDefault="00216448" w:rsidP="00280022">
      <w:pPr>
        <w:pStyle w:val="lnek"/>
      </w:pPr>
      <w:r w:rsidRPr="00216448">
        <w:t xml:space="preserve">Pojištění </w:t>
      </w:r>
      <w:r w:rsidRPr="0060340F">
        <w:t>Zhotovitele</w:t>
      </w:r>
      <w:r w:rsidR="00720AAF" w:rsidRPr="0060340F">
        <w:t xml:space="preserve"> </w:t>
      </w:r>
    </w:p>
    <w:p w:rsidR="00216448" w:rsidRPr="00C939A9" w:rsidRDefault="00216448" w:rsidP="00216448">
      <w:pPr>
        <w:pStyle w:val="Odstavec2"/>
      </w:pPr>
      <w:r w:rsidRPr="00C939A9">
        <w:t xml:space="preserve">Zhotovitel prohlašuje, že má ke dni podpisu Smlouvy platně </w:t>
      </w:r>
      <w:r w:rsidRPr="00C939A9">
        <w:rPr>
          <w:iCs/>
        </w:rPr>
        <w:t>uzavřeno příslušné pojištění</w:t>
      </w:r>
    </w:p>
    <w:p w:rsidR="00216448" w:rsidRPr="00A34318" w:rsidRDefault="00216448" w:rsidP="00216448">
      <w:pPr>
        <w:pStyle w:val="Odstavec2"/>
        <w:numPr>
          <w:ilvl w:val="0"/>
          <w:numId w:val="32"/>
        </w:numPr>
      </w:pPr>
      <w:r w:rsidRPr="00C939A9">
        <w:t>pro případ odpovědnosti za škodu způsobenou třetí osobě vzniklou v souvislosti s výkonem jeho podnikatelské činnosti s pojistným plněním ve výši min</w:t>
      </w:r>
      <w:r w:rsidRPr="00A34318">
        <w:t xml:space="preserve">. </w:t>
      </w:r>
      <w:r w:rsidR="00C939A9" w:rsidRPr="00A34318">
        <w:t>5 000 000</w:t>
      </w:r>
      <w:r w:rsidRPr="00A34318">
        <w:t>,- Kč.</w:t>
      </w:r>
    </w:p>
    <w:p w:rsidR="00216448" w:rsidRPr="00A34318" w:rsidRDefault="00216448" w:rsidP="00216448">
      <w:pPr>
        <w:pStyle w:val="Odstavec2"/>
        <w:numPr>
          <w:ilvl w:val="0"/>
          <w:numId w:val="32"/>
        </w:numPr>
      </w:pPr>
      <w:r w:rsidRPr="00A34318">
        <w:t xml:space="preserve">pro případ odpovědnosti za škodu na životním prostředí (za únik znečišťujících látek) s pojistným plněním ve výši min. </w:t>
      </w:r>
      <w:r w:rsidR="00A34318" w:rsidRPr="00A34318">
        <w:t>2</w:t>
      </w:r>
      <w:r w:rsidR="00C939A9" w:rsidRPr="00A34318">
        <w:t> 000 000</w:t>
      </w:r>
      <w:r w:rsidRPr="00A34318">
        <w:t>,- Kč</w:t>
      </w:r>
    </w:p>
    <w:p w:rsidR="00216448" w:rsidRPr="00280022" w:rsidRDefault="00280022" w:rsidP="00280022">
      <w:pPr>
        <w:pStyle w:val="Odstavec2"/>
      </w:pPr>
      <w:r w:rsidRPr="00280022">
        <w:rPr>
          <w:iCs/>
        </w:rPr>
        <w:t>Zhotovitel předloží Objednateli originál pojistné smlouvy před podpisem Smlouvy s tím, že Objednatel je oprávněn si udělat kopii předloženého originálu pojistné smlouvy.</w:t>
      </w:r>
    </w:p>
    <w:p w:rsidR="00280022" w:rsidRPr="00720AAF" w:rsidRDefault="00280022" w:rsidP="00280022">
      <w:pPr>
        <w:pStyle w:val="Odstavec2"/>
      </w:pPr>
      <w:r w:rsidRPr="00280022">
        <w:rPr>
          <w:iCs/>
        </w:rPr>
        <w:t>Nezajistí-li Zhotovitel nepřetržité trvání pojištění v dohodnutém rozsahu po dohodnutou dobu,</w:t>
      </w:r>
      <w:r w:rsidR="00044F7D">
        <w:rPr>
          <w:iCs/>
        </w:rPr>
        <w:t xml:space="preserve"> tj. po dobu trvání této Smlouvy,</w:t>
      </w:r>
      <w:r w:rsidRPr="00280022">
        <w:rPr>
          <w:iCs/>
        </w:rPr>
        <w:t xml:space="preserve"> je Objednatel oprávněn uzavřít a udržovat takové pojištění sám. Náklady vzniklé v souvislosti s takovým pojištěním je Objednatel oprávněn započíst na Cenu díla sjednanou ve Smlouvě.</w:t>
      </w:r>
    </w:p>
    <w:p w:rsidR="00280022" w:rsidRDefault="00280022" w:rsidP="00280022">
      <w:pPr>
        <w:pStyle w:val="lnek"/>
      </w:pPr>
      <w:r w:rsidRPr="00280022">
        <w:t>Smluvní pokuty a úrok z prodlení</w:t>
      </w:r>
    </w:p>
    <w:p w:rsidR="00280022" w:rsidRDefault="00280022" w:rsidP="00280022">
      <w:pPr>
        <w:pStyle w:val="Odstavec2"/>
      </w:pPr>
      <w:r w:rsidRPr="00280022">
        <w:t>Smluvní strana je oprávněna v případě prodlení druhé Smluvní strany s úhradou peněžitého plnění po</w:t>
      </w:r>
      <w:r>
        <w:t>žadovat úhradu úroku z </w:t>
      </w:r>
      <w:r w:rsidRPr="00C939A9">
        <w:t xml:space="preserve">prodlení </w:t>
      </w:r>
      <w:r w:rsidR="00C939A9" w:rsidRPr="00C939A9">
        <w:t>v zákonné výši.</w:t>
      </w:r>
    </w:p>
    <w:p w:rsidR="00280022" w:rsidRPr="00280022" w:rsidRDefault="00280022" w:rsidP="00280022">
      <w:pPr>
        <w:pStyle w:val="Odstavec2"/>
      </w:pPr>
      <w:r w:rsidRPr="00280022">
        <w:rPr>
          <w:bCs/>
        </w:rPr>
        <w:t>Bude-li Zhotovitel v prodlení se splněním dohodnutého termínu předání Díla</w:t>
      </w:r>
      <w:r w:rsidR="00FF3526">
        <w:rPr>
          <w:bCs/>
        </w:rPr>
        <w:t xml:space="preserve"> či jeho části</w:t>
      </w:r>
      <w:r w:rsidRPr="00280022">
        <w:rPr>
          <w:bCs/>
        </w:rPr>
        <w:t xml:space="preserve"> z důvodu na své straně, je Objednatel oprávněn požadovat po Zhotoviteli úhradu smluvní pokuty ve výši </w:t>
      </w:r>
      <w:r w:rsidR="00C939A9">
        <w:rPr>
          <w:bCs/>
        </w:rPr>
        <w:t xml:space="preserve">50 000,- </w:t>
      </w:r>
      <w:r w:rsidRPr="00280022">
        <w:rPr>
          <w:bCs/>
        </w:rPr>
        <w:t xml:space="preserve"> za každý i započatý den prodlení.</w:t>
      </w:r>
    </w:p>
    <w:p w:rsidR="00280022" w:rsidRPr="00280022" w:rsidRDefault="00280022" w:rsidP="00280022">
      <w:pPr>
        <w:pStyle w:val="Odstavec2"/>
      </w:pPr>
      <w:r w:rsidRPr="00280022">
        <w:rPr>
          <w:bCs/>
        </w:rPr>
        <w:t xml:space="preserve">Nedostaví-li se Zhotovitel k převzetí </w:t>
      </w:r>
      <w:r w:rsidR="00FF3526">
        <w:rPr>
          <w:bCs/>
        </w:rPr>
        <w:t>s</w:t>
      </w:r>
      <w:r w:rsidRPr="00280022">
        <w:rPr>
          <w:bCs/>
        </w:rPr>
        <w:t xml:space="preserve">taveniště ve stanoveném termínu, je Objednatel oprávněn po Zhotoviteli požadovat úhradu smluvní pokuty ve výši </w:t>
      </w:r>
      <w:r w:rsidR="00A34318" w:rsidRPr="00A34318">
        <w:rPr>
          <w:bCs/>
        </w:rPr>
        <w:t>50</w:t>
      </w:r>
      <w:r w:rsidR="00C939A9" w:rsidRPr="00A34318">
        <w:rPr>
          <w:bCs/>
        </w:rPr>
        <w:t> 000,-</w:t>
      </w:r>
      <w:r w:rsidRPr="00280022">
        <w:rPr>
          <w:bCs/>
        </w:rPr>
        <w:t xml:space="preserve"> Kč.</w:t>
      </w:r>
    </w:p>
    <w:p w:rsidR="00280022" w:rsidRDefault="00280022" w:rsidP="00280022">
      <w:pPr>
        <w:pStyle w:val="Odstavec2"/>
      </w:pPr>
      <w:r w:rsidRPr="00280022">
        <w:rPr>
          <w:bCs/>
        </w:rPr>
        <w:t>Pokud</w:t>
      </w:r>
      <w:r w:rsidRPr="00280022">
        <w:t xml:space="preserve"> Zhotovitel neodstraní nedodělky či vady zjištěné při přejímacím řízení v dohodnutém termínu, je Objednatel oprávněn požadovat po Zhotoviteli úhradu smluvní pokuty </w:t>
      </w:r>
      <w:r w:rsidR="00C939A9">
        <w:t>20 000,-</w:t>
      </w:r>
      <w:r w:rsidRPr="00280022">
        <w:t xml:space="preserve"> Kč za každý nedodělek či vadu a za každý den prodlení.</w:t>
      </w:r>
    </w:p>
    <w:p w:rsidR="00280022" w:rsidRDefault="00280022" w:rsidP="00280022">
      <w:pPr>
        <w:pStyle w:val="Odstavec2"/>
      </w:pPr>
      <w:r w:rsidRPr="00280022">
        <w:t xml:space="preserve">Pokud Zhotovitel nevyklidí </w:t>
      </w:r>
      <w:r w:rsidR="00FF3526">
        <w:t>s</w:t>
      </w:r>
      <w:r w:rsidRPr="00280022">
        <w:t xml:space="preserve">taveniště ve sjednaném termínu, je Objednatel oprávněn požadovat po Zhotoviteli úhradu smluvní pokuty ve </w:t>
      </w:r>
      <w:r w:rsidRPr="00A34318">
        <w:t xml:space="preserve">výši </w:t>
      </w:r>
      <w:r w:rsidR="00A34318" w:rsidRPr="00A34318">
        <w:t>25</w:t>
      </w:r>
      <w:r w:rsidR="00C939A9" w:rsidRPr="00A34318">
        <w:t> 000,-</w:t>
      </w:r>
      <w:r w:rsidRPr="00A34318">
        <w:t xml:space="preserve"> Kč</w:t>
      </w:r>
      <w:r w:rsidRPr="00280022">
        <w:t xml:space="preserve"> za každý i započatý den prodlení.</w:t>
      </w:r>
    </w:p>
    <w:p w:rsidR="00280022" w:rsidRPr="00280022" w:rsidRDefault="00280022" w:rsidP="00280022">
      <w:pPr>
        <w:pStyle w:val="Odstavec2"/>
      </w:pPr>
      <w:r w:rsidRPr="00280022">
        <w:rPr>
          <w:bCs/>
        </w:rPr>
        <w:t>Smluvní pokuta za neodstranění reklamovaných vad v záruční době</w:t>
      </w:r>
    </w:p>
    <w:p w:rsidR="00280022" w:rsidRDefault="00280022" w:rsidP="00280022">
      <w:pPr>
        <w:pStyle w:val="Odstavec3"/>
      </w:pPr>
      <w:r w:rsidRPr="00280022">
        <w:t xml:space="preserve">Při prodlení se splněním dohodnutého termínu odstranění reklamované vady Díla nebo dohodnutého termínu nástupu na odstranění reklamované vady Díla, je Objednatel oprávněn po Zhotoviteli požadovat úhradu smluvní pokuty ve </w:t>
      </w:r>
      <w:r w:rsidRPr="00A34318">
        <w:t xml:space="preserve">výši </w:t>
      </w:r>
      <w:r w:rsidR="00C939A9" w:rsidRPr="00A34318">
        <w:t>5 000,-</w:t>
      </w:r>
      <w:r w:rsidRPr="00280022">
        <w:t xml:space="preserve"> Kč za každou vadu a den prodlení.</w:t>
      </w:r>
    </w:p>
    <w:p w:rsidR="00280022" w:rsidRDefault="00280022" w:rsidP="00280022">
      <w:pPr>
        <w:pStyle w:val="Odstavec3"/>
      </w:pPr>
      <w:r w:rsidRPr="00280022">
        <w:t xml:space="preserve">Pokud Zhotovitel nebude písemně reagovat na písemnou reklamaci vady v dohodnutých lhůtách, nebo si v těchto lhůtách písemně nedohodne s Objednatelem vzhledem k rozsahu a </w:t>
      </w:r>
      <w:r w:rsidRPr="00280022">
        <w:lastRenderedPageBreak/>
        <w:t xml:space="preserve">složitosti reklamované vady lhůtu delší, je Objednatel oprávněn po Zhotoviteli požadovat úhradu další smluvní pokuty ve </w:t>
      </w:r>
      <w:r w:rsidRPr="00A34318">
        <w:t xml:space="preserve">výši </w:t>
      </w:r>
      <w:r w:rsidR="00C939A9" w:rsidRPr="00A34318">
        <w:t>5 000,-</w:t>
      </w:r>
      <w:r w:rsidRPr="00280022">
        <w:t xml:space="preserve"> Kč za každou oprávněnou reklamaci.</w:t>
      </w:r>
    </w:p>
    <w:p w:rsidR="00280022" w:rsidRDefault="00655C3C" w:rsidP="00280022">
      <w:pPr>
        <w:pStyle w:val="Odstavec3"/>
      </w:pPr>
      <w:r>
        <w:t xml:space="preserve">Pokud Zhotovitel poruší své povinnosti, jak je uvedeno v předchozích dvou odstavcích a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v dvojnásobné výši</w:t>
      </w:r>
      <w:r>
        <w:t xml:space="preserve"> smluvních pokut uvedených v předchozích dvou odstavcích</w:t>
      </w:r>
      <w:r w:rsidRPr="00655C3C">
        <w:t>.</w:t>
      </w:r>
    </w:p>
    <w:p w:rsidR="00655C3C" w:rsidRPr="0060340F" w:rsidRDefault="00655C3C" w:rsidP="00655C3C">
      <w:pPr>
        <w:pStyle w:val="Odstavec2"/>
      </w:pPr>
      <w:r w:rsidRPr="00655C3C">
        <w:t xml:space="preserve">V případě porušení právních a ostatních obecně závazných předpisů k zajištění BOZP, PO, nakládání s odpady a vnitřních předpisů Objednatele, je Objednatel oprávněn požadovat po Zhotoviteli úhradu smluvní pokuty ve výši </w:t>
      </w:r>
      <w:r w:rsidR="00C939A9">
        <w:t>5 000,-</w:t>
      </w:r>
      <w:r w:rsidRPr="00655C3C">
        <w:t xml:space="preserve"> Kč za každý jednotlivý případ porušení. Porušení </w:t>
      </w:r>
      <w:r w:rsidRPr="0060340F">
        <w:t xml:space="preserve">bude zaznamenáno ve </w:t>
      </w:r>
      <w:r w:rsidR="00164166" w:rsidRPr="0060340F">
        <w:t>s</w:t>
      </w:r>
      <w:r w:rsidRPr="0060340F">
        <w:t>tavebním deníku oprávněným Zástupcem Objednatele.</w:t>
      </w:r>
    </w:p>
    <w:p w:rsidR="00655C3C" w:rsidRPr="00A34318" w:rsidRDefault="00655C3C" w:rsidP="00655C3C">
      <w:pPr>
        <w:pStyle w:val="Odstavec2"/>
      </w:pPr>
      <w:r w:rsidRPr="0060340F">
        <w:t xml:space="preserve">Zhotovitel se zavazuje provést a dokončit přípravné práce na Díle a jiné nezbytné práce spojené s přípravou místa plnění </w:t>
      </w:r>
      <w:r w:rsidR="00C939A9" w:rsidRPr="0060340F">
        <w:t>dle schváleného harmonogramu plnění</w:t>
      </w:r>
      <w:r w:rsidRPr="0060340F">
        <w:t xml:space="preserve">. V případě porušení této povinnosti je Objednatel oprávněn odvolat odstávku (tj. pokračovat v provozu) s tím, že Zhotovitel je povinen zaplatit Objednateli smluvní pokutu ve </w:t>
      </w:r>
      <w:r w:rsidRPr="00A34318">
        <w:t xml:space="preserve">výši </w:t>
      </w:r>
      <w:r w:rsidR="00C939A9" w:rsidRPr="00A34318">
        <w:t>200 000,-</w:t>
      </w:r>
      <w:r w:rsidRPr="00A34318">
        <w:t xml:space="preserve"> Kč.</w:t>
      </w:r>
    </w:p>
    <w:p w:rsidR="000105A5" w:rsidRDefault="00655C3C" w:rsidP="00655C3C">
      <w:pPr>
        <w:pStyle w:val="Odstavec2"/>
      </w:pPr>
      <w:r w:rsidRPr="0060340F">
        <w:t xml:space="preserve">V případě, že Zhotovitel nedokončí řádně všechny práce na Díle v souladu se Smlouvou do konce termínu odstávky a/nebo nevyklidí a nepřipraví </w:t>
      </w:r>
      <w:r w:rsidR="00164166" w:rsidRPr="0060340F">
        <w:t>s</w:t>
      </w:r>
      <w:r w:rsidRPr="0060340F">
        <w:t xml:space="preserve">taveniště a nepřipraví dotčená zařízení tak, aby bylo možné odstávku ukončit, je </w:t>
      </w:r>
      <w:r w:rsidR="00164166" w:rsidRPr="0060340F">
        <w:t xml:space="preserve">Objednatel oprávněn požadovat a na výzvu Objednatele je Zhotovitel </w:t>
      </w:r>
      <w:r w:rsidRPr="0060340F">
        <w:t xml:space="preserve">povinen zaplatit Objednateli smluvní pokutu ve </w:t>
      </w:r>
      <w:r w:rsidRPr="00A34318">
        <w:t xml:space="preserve">výši </w:t>
      </w:r>
      <w:r w:rsidR="003143C8" w:rsidRPr="00A34318">
        <w:t>20 000</w:t>
      </w:r>
      <w:r w:rsidRPr="00A34318">
        <w:t>,- Kč</w:t>
      </w:r>
      <w:r w:rsidRPr="0060340F">
        <w:t>/den.</w:t>
      </w:r>
    </w:p>
    <w:p w:rsidR="000105A5" w:rsidRDefault="000105A5" w:rsidP="00655C3C">
      <w:pPr>
        <w:pStyle w:val="Odstavec2"/>
      </w:pPr>
      <w:r>
        <w:t>V případě, že Zhotovitel postoupí tuto Smlouvu jako celek či jednotlivá práva a povinností z ní či z jejího porušení vyplývající bez předchozího písemného souhlasu Objednatele, je Objednatel oprávněn požadovat a Zhotovitel povinen na výzvu Zhotovitele zaplatit smluvní pokutu ve výši 50 000,- Kč.</w:t>
      </w:r>
    </w:p>
    <w:p w:rsidR="000105A5" w:rsidRDefault="000105A5" w:rsidP="00655C3C">
      <w:pPr>
        <w:pStyle w:val="Odstavec2"/>
      </w:pPr>
      <w:r>
        <w:t>V případě, že Zhotovitel poruší některou z povinností, ke kterým se zavázal v ustanovení 2.17 této Smlouvy a následující, tj. např. užije pro provádění díla osoby, jež nejsou zaměstnanci Zhotovitele či osoby Subdodavatel Objednatelem schválené, nebo nebude mít po dobu provádění díla k dispozici pracovní skupiny osob vymezených v této Smlouvě či nepředloží Objednateli seznam osob, techniky a vozidel, je Objednatel oprávněn požadovat po Zhotoviteli smluvní pokutu ve výši 100 000,- Kč za každé jednotlivé porušení povinnosti, a to i opakovaně.</w:t>
      </w:r>
    </w:p>
    <w:p w:rsidR="00655C3C" w:rsidRDefault="000105A5" w:rsidP="00655C3C">
      <w:pPr>
        <w:pStyle w:val="Odstavec2"/>
      </w:pPr>
      <w:r>
        <w:t xml:space="preserve">V případě, že při kontrole prováděné Objednatelem na staveništi Objednatel zjistí, že na staveništi se pohybují osoby neuvedené v seznamu osob předaném Zhotovitelem Objednateli, je Objednatel rovněž oprávněn požadovat a Zhotovitel je na výzvu Objednatele povinen zaplatit smluvní pokutu ve výši 50 000,- Kč za každou takovou osobu, tj. osobu neschválenou Objednatelem a neuvedenou Zhotovitelem v seznamu osob.     </w:t>
      </w:r>
      <w:r w:rsidR="00655C3C" w:rsidRPr="0060340F">
        <w:t xml:space="preserve"> </w:t>
      </w:r>
    </w:p>
    <w:p w:rsidR="000105A5" w:rsidRDefault="000105A5" w:rsidP="004C11EB">
      <w:pPr>
        <w:pStyle w:val="Odstavec2"/>
        <w:numPr>
          <w:ilvl w:val="0"/>
          <w:numId w:val="0"/>
        </w:numPr>
      </w:pPr>
    </w:p>
    <w:p w:rsidR="00655C3C" w:rsidRDefault="00655C3C" w:rsidP="00655C3C">
      <w:pPr>
        <w:pStyle w:val="Odstavec2"/>
      </w:pPr>
      <w:r w:rsidRPr="0060340F">
        <w:t>Smluvní pokutu vyúčtuje oprávněná Smluvní strana povinné Smluvní straně písemnou</w:t>
      </w:r>
      <w:r w:rsidRPr="00655C3C">
        <w:t xml:space="preserve"> formou.</w:t>
      </w:r>
    </w:p>
    <w:p w:rsidR="00655C3C" w:rsidRPr="00655C3C" w:rsidRDefault="00655C3C" w:rsidP="00655C3C">
      <w:pPr>
        <w:pStyle w:val="Odstavec2"/>
      </w:pPr>
      <w:r w:rsidRPr="00655C3C">
        <w:rPr>
          <w:iCs/>
        </w:rPr>
        <w:t>Ve vyúčtování musí být uvedeno ustanovení Smlouvy, které k vyúčtování smluvní pokuty opravňuje a způsob výpočtu celkové výše smluvní pokuty.</w:t>
      </w:r>
    </w:p>
    <w:p w:rsidR="00655C3C" w:rsidRPr="00655C3C" w:rsidRDefault="00655C3C" w:rsidP="00655C3C">
      <w:pPr>
        <w:pStyle w:val="Odstavec2"/>
      </w:pPr>
      <w:r w:rsidRPr="00655C3C">
        <w:rPr>
          <w:iCs/>
        </w:rPr>
        <w:t>Povinná Smluvní strana je povinna uhradit vyúčtované smluvní pokuty nejpozději do 30 dnů ode dne obdržení příslušného vyúčtování.</w:t>
      </w:r>
    </w:p>
    <w:p w:rsidR="00655C3C" w:rsidRPr="00921D0D" w:rsidRDefault="00655C3C" w:rsidP="00655C3C">
      <w:pPr>
        <w:pStyle w:val="Odstavec2"/>
      </w:pPr>
      <w:r w:rsidRPr="00655C3C">
        <w:rPr>
          <w:iCs/>
        </w:rPr>
        <w:t>Zaplacením jakékoli smluvní pokuty není dotčeno právo Objednatele požadovat na Zhotoviteli náhradu škody, a to v plném rozsahu.</w:t>
      </w:r>
    </w:p>
    <w:p w:rsidR="00921D0D" w:rsidRPr="00655C3C" w:rsidRDefault="00921D0D" w:rsidP="00921D0D">
      <w:pPr>
        <w:pStyle w:val="Odstavec2"/>
      </w:pPr>
      <w:r>
        <w:t>Zhotovitel prohlašuje, že smluvní pokuty stanovené touto Smlouvou považuje za přiměřené, a to s ohledem na povinnosti, ke kterým se vztahují.</w:t>
      </w:r>
    </w:p>
    <w:p w:rsidR="00655C3C" w:rsidRPr="0021315A" w:rsidRDefault="00655C3C" w:rsidP="00936E52">
      <w:pPr>
        <w:pStyle w:val="lnek"/>
        <w:spacing w:before="360"/>
        <w:ind w:left="17"/>
        <w:rPr>
          <w:iCs/>
        </w:rPr>
      </w:pPr>
      <w:r w:rsidRPr="00655C3C">
        <w:rPr>
          <w:iCs/>
        </w:rPr>
        <w:t>Závěrečná ujednání</w:t>
      </w:r>
    </w:p>
    <w:p w:rsidR="00916927" w:rsidRDefault="00EB4490" w:rsidP="00916927">
      <w:pPr>
        <w:pStyle w:val="Odstavec2"/>
      </w:pPr>
      <w:r w:rsidRPr="00BC323C">
        <w:t xml:space="preserve">Smluvní strany se zavazují jednat tak a přijmout taková opatření, aby nevzniklo jakékoliv důvodné podezření na spáchání či nedošlo k samotnému spáchání trestného činu (včetně formy účastenství), který by mohlo být jakékoliv ze </w:t>
      </w:r>
      <w:r>
        <w:t>S</w:t>
      </w:r>
      <w:r w:rsidRPr="00BC323C">
        <w:t>mluvních stran přičteno podle zákona č. 418/2011 Sb., o trestní odpovědnosti právnických osob a řízení proti nim nebo nevznikla trestní odpovědnost fyzických osob (včetně zaměstnanců) podle trestního zákona</w:t>
      </w:r>
      <w:r>
        <w:t xml:space="preserve"> č. 40/2009 Sb.</w:t>
      </w:r>
      <w:r w:rsidRPr="00BC323C">
        <w:t xml:space="preserve">, případně nebylo zahájeno trestní stíhání proti jakékoliv ze </w:t>
      </w:r>
      <w:r>
        <w:t>S</w:t>
      </w:r>
      <w:r w:rsidRPr="00BC323C">
        <w:t xml:space="preserve">mluvních stran včetně jejích zaměstnanců podle </w:t>
      </w:r>
      <w:r w:rsidRPr="00BC323C">
        <w:lastRenderedPageBreak/>
        <w:t xml:space="preserve">platných právních předpisů. Příslušná </w:t>
      </w:r>
      <w:r>
        <w:t>S</w:t>
      </w:r>
      <w:r w:rsidRPr="00BC323C">
        <w:t xml:space="preserve">mluvní strana </w:t>
      </w:r>
      <w:r>
        <w:t xml:space="preserve">– Zhotovitel </w:t>
      </w:r>
      <w:r w:rsidRPr="00BC323C">
        <w:t xml:space="preserve">prohlašuje, že se seznámila s Etickým kodexem ČEPRO, a.s. a zavazuje se tento dodržovat na vlastní náklady a odpovědnost při plnění svých závazků vzniklých z této </w:t>
      </w:r>
      <w:r>
        <w:t>S</w:t>
      </w:r>
      <w:r w:rsidRPr="00BC323C">
        <w:t xml:space="preserve">mlouvy. Etický kodex ČEPRO, a.s. je uveřejněn na adrese </w:t>
      </w:r>
      <w:hyperlink r:id="rId18" w:history="1">
        <w:r w:rsidRPr="00CD4EC2">
          <w:rPr>
            <w:rStyle w:val="Hypertextovodkaz"/>
          </w:rPr>
          <w:t>https://www.ceproas.cz/eticky-kodex</w:t>
        </w:r>
      </w:hyperlink>
      <w:r>
        <w:t>.</w:t>
      </w:r>
      <w:r w:rsidRPr="00BC323C">
        <w:t xml:space="preserve">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t>S</w:t>
      </w:r>
      <w:r w:rsidRPr="00BC323C">
        <w:t xml:space="preserve">mluvní strana povinna neprodleně oznámit druhé </w:t>
      </w:r>
      <w:r>
        <w:t>S</w:t>
      </w:r>
      <w:r w:rsidRPr="00BC323C">
        <w:t>mluvní straně bez ohledu a nad rámec splnění případné zákonné oznamovací povinnosti.</w:t>
      </w:r>
      <w:r w:rsidR="00916927">
        <w:t xml:space="preserve"> </w:t>
      </w:r>
    </w:p>
    <w:p w:rsidR="00916927" w:rsidRPr="00916927" w:rsidRDefault="00916927" w:rsidP="00916927">
      <w:pPr>
        <w:pStyle w:val="Odstavec2"/>
      </w:pPr>
      <w:r>
        <w:t xml:space="preserve">Zhotovitel se touto Smlouvou zavazuje a prohlašuje, že naplňuje a bude po celou dobu trvání této Smlouvy dodržovat a splňovat kritéria a standardy chování v obchodním styku specifikované a Objednatelem uveřejněné na adrese </w:t>
      </w:r>
      <w:hyperlink r:id="rId19" w:history="1">
        <w:r w:rsidRPr="00EC0520">
          <w:rPr>
            <w:rStyle w:val="Hypertextovodkaz"/>
          </w:rPr>
          <w:t>https://www.ceproas.cz/vyberova-rizeni</w:t>
        </w:r>
      </w:hyperlink>
      <w:r>
        <w:t xml:space="preserve">. </w:t>
      </w:r>
    </w:p>
    <w:p w:rsidR="00655C3C" w:rsidRDefault="0021315A" w:rsidP="00655C3C">
      <w:pPr>
        <w:pStyle w:val="Odstavec2"/>
      </w:pPr>
      <w:r w:rsidRPr="00655C3C">
        <w:rPr>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655C3C">
        <w:t>i neplatného ustanovení této Smlouvy.</w:t>
      </w:r>
    </w:p>
    <w:p w:rsidR="00D17CE0" w:rsidRDefault="00D17CE0" w:rsidP="00D17CE0">
      <w:pPr>
        <w:pStyle w:val="Odstavec2"/>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rsidR="006857A4">
        <w:t xml:space="preserve"> Smluvní strany si výslovně sjednávají, že ustanovení § 1765, § 1766, § 2609 </w:t>
      </w:r>
      <w:r w:rsidR="006857A4" w:rsidRPr="006857A4">
        <w:t>z</w:t>
      </w:r>
      <w:r w:rsidR="002525FB">
        <w:t>.</w:t>
      </w:r>
      <w:r w:rsidR="006857A4" w:rsidRPr="006857A4">
        <w:t xml:space="preserve"> č. 89/2012 Sb., občanského zákoníku,</w:t>
      </w:r>
      <w:r w:rsidR="006857A4">
        <w:t xml:space="preserve"> se na vztah založený touto Smlouvou nepoužijí</w:t>
      </w:r>
      <w:r w:rsidR="002525FB">
        <w:t>. Smluvní strany se dále s ohledem na povahu Smlouvy dohodly, že Zhotovitel přebírá na sebe nebezpečí změny okolností ve smyslu ust. § 2620 odst. 2 z.</w:t>
      </w:r>
      <w:r w:rsidR="002525FB" w:rsidRPr="002525FB">
        <w:t xml:space="preserve"> č. 89/2012 Sb., občanského zákoníku</w:t>
      </w:r>
      <w:r w:rsidR="002525FB">
        <w:t xml:space="preserve">, a dále že bez předchozího písemného souhlasu Objednatele Zhotovitel nepřevede svá práva a povinnosti ze Smlouvy ani její části třetí osobě podle ust. </w:t>
      </w:r>
      <w:r w:rsidR="002525FB" w:rsidRPr="002525FB">
        <w:t>§§ 1895-1900</w:t>
      </w:r>
      <w:r w:rsidR="002525FB">
        <w:t xml:space="preserve"> </w:t>
      </w:r>
      <w:r w:rsidR="002525FB" w:rsidRPr="002525FB">
        <w:t>z</w:t>
      </w:r>
      <w:r w:rsidR="002525FB">
        <w:t>.</w:t>
      </w:r>
      <w:r w:rsidR="002525FB" w:rsidRPr="002525FB">
        <w:t xml:space="preserve"> č. 89/2012 Sb., občanského zákoníku</w:t>
      </w:r>
      <w:r w:rsidR="006857A4">
        <w:t>.</w:t>
      </w:r>
    </w:p>
    <w:p w:rsidR="00BA59A8" w:rsidRDefault="00BA59A8" w:rsidP="00BA59A8">
      <w:pPr>
        <w:pStyle w:val="Odstavec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rsidR="00EB4490" w:rsidRDefault="00EB4490" w:rsidP="00EB4490">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rsidR="00EB4490" w:rsidRDefault="00EB4490" w:rsidP="00EB4490">
      <w:pPr>
        <w:pStyle w:val="Odstavec2"/>
      </w:pPr>
      <w:r>
        <w:t xml:space="preserve"> </w:t>
      </w: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podobě a musí být s vyloučením ust. § 566 z.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rsidR="00474E63" w:rsidRDefault="00EB4490" w:rsidP="00BA59A8">
      <w:pPr>
        <w:pStyle w:val="Odstavec2"/>
      </w:pPr>
      <w:r>
        <w:t>Tato Smlouva není převoditelná rubopisem.</w:t>
      </w:r>
      <w:bookmarkStart w:id="3" w:name="_Ref321332148"/>
    </w:p>
    <w:p w:rsidR="00BA59A8" w:rsidRPr="00BA59A8" w:rsidRDefault="00BA59A8" w:rsidP="00BA59A8">
      <w:pPr>
        <w:pStyle w:val="Odstavec2"/>
      </w:pPr>
      <w:r w:rsidRPr="00BA59A8">
        <w:t>Nedílnou součástí této Smlouvy jsou přílohy:</w:t>
      </w:r>
      <w:bookmarkEnd w:id="3"/>
    </w:p>
    <w:p w:rsidR="00BA59A8" w:rsidRDefault="00BA59A8" w:rsidP="00BA59A8">
      <w:pPr>
        <w:pStyle w:val="Odstavecseseznamem"/>
        <w:numPr>
          <w:ilvl w:val="0"/>
          <w:numId w:val="33"/>
        </w:numPr>
        <w:rPr>
          <w:rFonts w:ascii="Arial" w:hAnsi="Arial" w:cs="Arial"/>
          <w:color w:val="000000"/>
          <w:sz w:val="20"/>
          <w:szCs w:val="20"/>
        </w:rPr>
      </w:pPr>
      <w:r w:rsidRPr="00FF2013">
        <w:rPr>
          <w:rFonts w:ascii="Arial" w:hAnsi="Arial" w:cs="Arial"/>
          <w:color w:val="000000"/>
          <w:sz w:val="20"/>
          <w:szCs w:val="20"/>
        </w:rPr>
        <w:t xml:space="preserve">příloha č. </w:t>
      </w:r>
      <w:r w:rsidR="00334F4D" w:rsidRPr="00FF2013">
        <w:rPr>
          <w:rFonts w:ascii="Arial" w:hAnsi="Arial" w:cs="Arial"/>
          <w:color w:val="000000"/>
          <w:sz w:val="20"/>
          <w:szCs w:val="20"/>
        </w:rPr>
        <w:t xml:space="preserve">1 </w:t>
      </w:r>
      <w:r w:rsidR="00164166">
        <w:rPr>
          <w:rFonts w:ascii="Arial" w:hAnsi="Arial" w:cs="Arial"/>
          <w:color w:val="000000"/>
          <w:sz w:val="20"/>
          <w:szCs w:val="20"/>
        </w:rPr>
        <w:t xml:space="preserve">- </w:t>
      </w:r>
      <w:r w:rsidR="003143C8" w:rsidRPr="00FF2013">
        <w:rPr>
          <w:rFonts w:ascii="Arial" w:hAnsi="Arial" w:cs="Arial"/>
          <w:color w:val="000000"/>
          <w:sz w:val="20"/>
          <w:szCs w:val="20"/>
        </w:rPr>
        <w:t>Harmonogram</w:t>
      </w:r>
      <w:r w:rsidR="003143C8">
        <w:rPr>
          <w:rFonts w:ascii="Arial" w:hAnsi="Arial" w:cs="Arial"/>
          <w:color w:val="000000"/>
          <w:sz w:val="20"/>
          <w:szCs w:val="20"/>
        </w:rPr>
        <w:t xml:space="preserve"> plnění</w:t>
      </w:r>
    </w:p>
    <w:p w:rsidR="00D1282E" w:rsidRDefault="00BA59A8" w:rsidP="00D1282E">
      <w:pPr>
        <w:pStyle w:val="Odstavec2"/>
      </w:pPr>
      <w:r w:rsidRPr="00BA59A8">
        <w:t xml:space="preserve">Tato Smlouva byla </w:t>
      </w:r>
      <w:r w:rsidR="00164166">
        <w:t>S</w:t>
      </w:r>
      <w:r w:rsidRPr="00BA59A8">
        <w:t xml:space="preserve">mluvními stranami podepsána </w:t>
      </w:r>
      <w:r w:rsidRPr="003143C8">
        <w:t>ve čtyřech vyhotoveních</w:t>
      </w:r>
      <w:r w:rsidRPr="00BA59A8">
        <w:t xml:space="preserve">, z nichž každá ze </w:t>
      </w:r>
      <w:r w:rsidR="00164166">
        <w:t>S</w:t>
      </w:r>
      <w:r w:rsidRPr="00BA59A8">
        <w:t>mluvních stran obdržela po dvou vyhotoveních. Nedílnou součástí každého vyhotovení jsou všechny přílohy uvedené v této Smlouvě.</w:t>
      </w:r>
      <w:r>
        <w:t xml:space="preserve"> </w:t>
      </w:r>
      <w:r w:rsidR="00D1282E">
        <w:t>Součástí této Smlouvy jsou rovněž dokumenty, na které tato Smlouva odkazuje.</w:t>
      </w:r>
    </w:p>
    <w:p w:rsidR="00BA59A8" w:rsidRPr="00BA59A8" w:rsidRDefault="00BA59A8" w:rsidP="00BA59A8">
      <w:pPr>
        <w:pStyle w:val="Odstavec2"/>
      </w:pPr>
      <w:r w:rsidRPr="00BA59A8">
        <w:t>Smluvní strany shodně prohlašují,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D17CE0" w:rsidRPr="003143C8" w:rsidRDefault="00BA59A8" w:rsidP="00BA59A8">
      <w:pPr>
        <w:pStyle w:val="Odstavec2"/>
      </w:pPr>
      <w:r w:rsidRPr="003143C8">
        <w:t>Tato Smlouva nabývá platnosti dnem jejího podpisu oběma Smluvními stranami a účinnosti dnem jejího p</w:t>
      </w:r>
      <w:r w:rsidR="003143C8" w:rsidRPr="003143C8">
        <w:t xml:space="preserve">odpisu oběma </w:t>
      </w:r>
      <w:r w:rsidR="00164166">
        <w:t>S</w:t>
      </w:r>
      <w:r w:rsidR="003143C8" w:rsidRPr="003143C8">
        <w:t>mluvními stranami.</w:t>
      </w:r>
    </w:p>
    <w:p w:rsidR="00334F4D" w:rsidRDefault="00334F4D" w:rsidP="00334F4D">
      <w:pPr>
        <w:pStyle w:val="Odstavec2"/>
      </w:pPr>
      <w:r w:rsidRPr="003143C8">
        <w:t>Smluvní strany si dále sjednaly, že obsah</w:t>
      </w:r>
      <w:r>
        <w:t xml:space="preserve"> Smlouvy je dále určen </w:t>
      </w:r>
      <w:r w:rsidRPr="00655C3C">
        <w:t>ustanovení</w:t>
      </w:r>
      <w:r>
        <w:t>mi</w:t>
      </w:r>
      <w:r w:rsidRPr="00655C3C">
        <w:t xml:space="preserve"> </w:t>
      </w:r>
      <w:r w:rsidRPr="00D17CE0">
        <w:rPr>
          <w:b/>
        </w:rPr>
        <w:t>Všeobecných obchodních podmínek</w:t>
      </w:r>
      <w:r w:rsidRPr="00655C3C">
        <w:t xml:space="preserve"> („</w:t>
      </w:r>
      <w:r w:rsidRPr="00D17CE0">
        <w:rPr>
          <w:b/>
          <w:i/>
        </w:rPr>
        <w:t>VOP</w:t>
      </w:r>
      <w:r w:rsidRPr="00655C3C">
        <w:t xml:space="preserve">“). V případě rozdílu mezi ustanovením ve VOP a ustanoveními v této Smlouvě, mají přednost ustanovení v této Smlouvě. Je-li ve Smlouvě některý výraz uveden s </w:t>
      </w:r>
      <w:r w:rsidRPr="00655C3C">
        <w:lastRenderedPageBreak/>
        <w:t>počátečním velkým písmenem a není-li jeho význam definován ve Smlouvě, má význam uvedený ve VOP a/nebo v dokumentech, na které Smlouva odkazuje.</w:t>
      </w:r>
      <w:r>
        <w:t xml:space="preserv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B85224" w:rsidRDefault="00334F4D" w:rsidP="00A120E4">
      <w:pPr>
        <w:pStyle w:val="Odstavec2"/>
      </w:pPr>
      <w:r>
        <w:t xml:space="preserve">VOP jsou uveřejněna na adrese </w:t>
      </w:r>
      <w:hyperlink r:id="rId20" w:history="1">
        <w:r w:rsidR="00A120E4" w:rsidRPr="0047383E">
          <w:rPr>
            <w:rStyle w:val="Hypertextovodkaz"/>
          </w:rPr>
          <w:t>https://www.ceproas.cz/public/data/pdf/vyberova_rizeni/VOP-V-2013-12-06.pdf</w:t>
        </w:r>
      </w:hyperlink>
      <w:r w:rsidR="00A120E4">
        <w:t>.</w:t>
      </w:r>
    </w:p>
    <w:p w:rsidR="00334F4D" w:rsidRPr="0021315A" w:rsidRDefault="00B85224" w:rsidP="0060340F">
      <w:pPr>
        <w:pStyle w:val="Odstavec3"/>
      </w:pPr>
      <w:r>
        <w:t>Na vztah Smluvních stran založený touto Smlouvou se neuplatní čl. 6</w:t>
      </w:r>
      <w:r w:rsidR="00A120E4">
        <w:t xml:space="preserve"> </w:t>
      </w:r>
      <w:r>
        <w:t xml:space="preserve">, čl. 7.1, čl. 7.4, </w:t>
      </w:r>
      <w:r w:rsidR="00474E63">
        <w:t xml:space="preserve">čl. 7.8, </w:t>
      </w:r>
      <w:r>
        <w:t>čl. 9.2</w:t>
      </w:r>
      <w:r w:rsidR="00474E63">
        <w:t xml:space="preserve">, čl. 10 </w:t>
      </w:r>
      <w:r w:rsidR="00CA241B">
        <w:t>a čl. 13.2 VOP.</w:t>
      </w:r>
    </w:p>
    <w:p w:rsidR="0021315A" w:rsidRDefault="0021315A" w:rsidP="0021315A"/>
    <w:p w:rsidR="0021315A" w:rsidRDefault="0021315A" w:rsidP="0021315A">
      <w:r w:rsidRPr="0021315A">
        <w:rPr>
          <w:b/>
        </w:rPr>
        <w:t xml:space="preserve">Za </w:t>
      </w:r>
      <w:r w:rsidRPr="008C02FD">
        <w:rPr>
          <w:b/>
        </w:rPr>
        <w:t>Objednatele</w:t>
      </w:r>
      <w:r w:rsidR="008C02FD" w:rsidRPr="008C02FD">
        <w:rPr>
          <w:b/>
        </w:rPr>
        <w:t xml:space="preserve"> ČEPRO, a.s.</w:t>
      </w:r>
      <w:r w:rsidR="008C02FD">
        <w:tab/>
      </w:r>
      <w:r w:rsidRPr="0021315A">
        <w:rPr>
          <w:b/>
        </w:rPr>
        <w:tab/>
      </w:r>
      <w:r w:rsidRPr="0021315A">
        <w:rPr>
          <w:b/>
        </w:rPr>
        <w:tab/>
      </w:r>
      <w:r>
        <w:tab/>
      </w:r>
      <w:r>
        <w:tab/>
      </w:r>
      <w:r>
        <w:tab/>
      </w:r>
      <w:r>
        <w:tab/>
      </w:r>
      <w:r>
        <w:tab/>
      </w:r>
      <w:r>
        <w:tab/>
      </w:r>
      <w:r w:rsidRPr="0021315A">
        <w:rPr>
          <w:b/>
        </w:rPr>
        <w:t>Za Zhotovitele</w:t>
      </w:r>
      <w:r w:rsidR="006320AD">
        <w:rPr>
          <w:b/>
        </w:rPr>
        <w:t>………….</w:t>
      </w:r>
      <w:r w:rsidR="008C02FD">
        <w:rPr>
          <w:b/>
        </w:rPr>
        <w:t>.</w:t>
      </w:r>
    </w:p>
    <w:p w:rsidR="0021315A" w:rsidRDefault="0021315A" w:rsidP="0021315A">
      <w:r>
        <w:t>V Praze dne ………………..</w:t>
      </w:r>
      <w:r>
        <w:tab/>
      </w:r>
      <w:r>
        <w:tab/>
      </w:r>
      <w:r>
        <w:tab/>
      </w:r>
      <w:r>
        <w:tab/>
      </w:r>
      <w:r>
        <w:tab/>
      </w:r>
      <w:r>
        <w:tab/>
      </w:r>
      <w:r>
        <w:tab/>
      </w:r>
      <w:r>
        <w:tab/>
      </w:r>
      <w:r>
        <w:tab/>
      </w:r>
      <w:r>
        <w:tab/>
        <w:t xml:space="preserve">V </w:t>
      </w:r>
      <w:r w:rsidR="008C02FD">
        <w:t>Praze</w:t>
      </w:r>
      <w:r>
        <w:t xml:space="preserve"> dne…………….</w:t>
      </w:r>
    </w:p>
    <w:p w:rsidR="0021315A" w:rsidRDefault="0021315A" w:rsidP="0021315A"/>
    <w:p w:rsidR="0021315A" w:rsidRDefault="0021315A" w:rsidP="0021315A">
      <w:r>
        <w:tab/>
      </w:r>
      <w:r>
        <w:tab/>
      </w:r>
      <w:r>
        <w:tab/>
      </w:r>
      <w:r>
        <w:tab/>
      </w:r>
      <w:r>
        <w:tab/>
      </w:r>
      <w:r>
        <w:tab/>
      </w:r>
      <w:r>
        <w:tab/>
      </w:r>
      <w:r>
        <w:tab/>
      </w:r>
      <w:r>
        <w:tab/>
      </w:r>
      <w:r>
        <w:tab/>
      </w:r>
      <w:r>
        <w:tab/>
      </w:r>
      <w:r>
        <w:tab/>
      </w:r>
    </w:p>
    <w:p w:rsidR="0021315A" w:rsidRDefault="0021315A" w:rsidP="0021315A">
      <w:r>
        <w:t>……………………………</w:t>
      </w:r>
      <w:r>
        <w:tab/>
      </w:r>
      <w:r>
        <w:tab/>
      </w:r>
      <w:r>
        <w:tab/>
      </w:r>
      <w:r>
        <w:tab/>
      </w:r>
      <w:r>
        <w:tab/>
      </w:r>
      <w:r>
        <w:tab/>
      </w:r>
      <w:r>
        <w:tab/>
      </w:r>
      <w:r>
        <w:tab/>
      </w:r>
      <w:r>
        <w:tab/>
      </w:r>
      <w:r>
        <w:tab/>
      </w:r>
      <w:r>
        <w:tab/>
        <w:t>…………………………..</w:t>
      </w:r>
    </w:p>
    <w:p w:rsidR="006320AD" w:rsidRDefault="0021315A" w:rsidP="0021315A">
      <w:r>
        <w:t xml:space="preserve">Mgr. Jan Duspěva </w:t>
      </w:r>
      <w:r>
        <w:tab/>
      </w:r>
      <w:r w:rsidR="008C02FD">
        <w:tab/>
      </w:r>
      <w:r w:rsidR="008C02FD">
        <w:tab/>
      </w:r>
      <w:r w:rsidR="008C02FD">
        <w:tab/>
      </w:r>
      <w:r w:rsidR="008C02FD">
        <w:tab/>
      </w:r>
      <w:r w:rsidR="008C02FD">
        <w:tab/>
      </w:r>
      <w:r w:rsidR="008C02FD">
        <w:tab/>
      </w:r>
      <w:r w:rsidR="008C02FD">
        <w:tab/>
      </w:r>
      <w:r w:rsidR="008C02FD">
        <w:tab/>
      </w:r>
      <w:r w:rsidR="008C02FD">
        <w:tab/>
      </w:r>
      <w:r w:rsidR="008C02FD">
        <w:tab/>
      </w:r>
      <w:r w:rsidR="008C02FD">
        <w:tab/>
      </w:r>
      <w:r w:rsidR="008C02FD">
        <w:tab/>
      </w:r>
    </w:p>
    <w:p w:rsidR="0021315A" w:rsidRDefault="0021315A" w:rsidP="0021315A">
      <w:r>
        <w:t>předseda představenstva</w:t>
      </w:r>
      <w:r>
        <w:tab/>
      </w:r>
      <w:r w:rsidR="008C02FD">
        <w:tab/>
      </w:r>
      <w:r w:rsidR="008C02FD">
        <w:tab/>
      </w:r>
      <w:r w:rsidR="008C02FD">
        <w:tab/>
      </w:r>
      <w:r w:rsidR="008C02FD">
        <w:tab/>
      </w:r>
      <w:r w:rsidR="008C02FD">
        <w:tab/>
      </w:r>
      <w:r w:rsidR="008C02FD">
        <w:tab/>
      </w:r>
      <w:r w:rsidR="008C02FD">
        <w:tab/>
      </w:r>
      <w:r w:rsidR="008C02FD">
        <w:tab/>
      </w:r>
      <w:r w:rsidR="008C02FD">
        <w:tab/>
      </w:r>
      <w:r w:rsidR="008C02FD">
        <w:tab/>
      </w:r>
    </w:p>
    <w:p w:rsidR="0021315A" w:rsidRDefault="0021315A" w:rsidP="0021315A"/>
    <w:p w:rsidR="0021315A" w:rsidRDefault="0021315A" w:rsidP="0021315A">
      <w:r>
        <w:t>……………………………</w:t>
      </w:r>
      <w:r>
        <w:tab/>
      </w:r>
    </w:p>
    <w:p w:rsidR="0021315A" w:rsidRDefault="0021315A" w:rsidP="0021315A">
      <w:r>
        <w:t xml:space="preserve">Ing. </w:t>
      </w:r>
      <w:r w:rsidR="006320AD">
        <w:t>Ladislav Staněk</w:t>
      </w:r>
    </w:p>
    <w:p w:rsidR="0021315A" w:rsidRPr="0021315A" w:rsidRDefault="0021315A" w:rsidP="0021315A">
      <w:r>
        <w:t>člen představenstva</w:t>
      </w:r>
    </w:p>
    <w:sectPr w:rsidR="0021315A" w:rsidRPr="0021315A">
      <w:headerReference w:type="default" r:id="rId21"/>
      <w:footerReference w:type="default" r:id="rId22"/>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525" w:rsidRDefault="00ED4525">
      <w:r>
        <w:separator/>
      </w:r>
    </w:p>
  </w:endnote>
  <w:endnote w:type="continuationSeparator" w:id="0">
    <w:p w:rsidR="00ED4525" w:rsidRDefault="00ED4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1F7" w:rsidRDefault="00FA21F7">
    <w:pPr>
      <w:pStyle w:val="Zpat"/>
    </w:pPr>
    <w:r>
      <w:rPr>
        <w:noProof/>
        <w:sz w:val="20"/>
      </w:rPr>
      <mc:AlternateContent>
        <mc:Choice Requires="wps">
          <w:drawing>
            <wp:anchor distT="0" distB="0" distL="114300" distR="114300" simplePos="0" relativeHeight="251657728" behindDoc="0" locked="0" layoutInCell="1" allowOverlap="1" wp14:anchorId="2A07B5C8" wp14:editId="04D587F6">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FA21F7" w:rsidRDefault="00FA21F7">
    <w:pPr>
      <w:pStyle w:val="Zpat"/>
    </w:pPr>
    <w:r>
      <w:t>SOD V 2014 02 10</w:t>
    </w:r>
    <w:r>
      <w:tab/>
    </w:r>
    <w:r>
      <w:tab/>
      <w:t xml:space="preserve">strana </w:t>
    </w:r>
    <w:r>
      <w:rPr>
        <w:rStyle w:val="slostrnky"/>
      </w:rPr>
      <w:fldChar w:fldCharType="begin"/>
    </w:r>
    <w:r>
      <w:rPr>
        <w:rStyle w:val="slostrnky"/>
      </w:rPr>
      <w:instrText xml:space="preserve"> PAGE </w:instrText>
    </w:r>
    <w:r>
      <w:rPr>
        <w:rStyle w:val="slostrnky"/>
      </w:rPr>
      <w:fldChar w:fldCharType="separate"/>
    </w:r>
    <w:r w:rsidR="0039404B">
      <w:rPr>
        <w:rStyle w:val="slostrnky"/>
        <w:noProof/>
      </w:rPr>
      <w:t>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39404B">
      <w:rPr>
        <w:rStyle w:val="slostrnky"/>
        <w:noProof/>
      </w:rPr>
      <w:t>13</w:t>
    </w:r>
    <w:r>
      <w:rPr>
        <w:rStyle w:val="slostrnky"/>
      </w:rPr>
      <w:fldChar w:fldCharType="end"/>
    </w:r>
  </w:p>
  <w:p w:rsidR="00FA21F7" w:rsidRDefault="00FA21F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525" w:rsidRDefault="00ED4525">
      <w:r>
        <w:separator/>
      </w:r>
    </w:p>
  </w:footnote>
  <w:footnote w:type="continuationSeparator" w:id="0">
    <w:p w:rsidR="00ED4525" w:rsidRDefault="00ED45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1EB" w:rsidRDefault="004C11EB">
    <w:pPr>
      <w:pStyle w:val="Zhlav"/>
    </w:pPr>
    <w:r>
      <w:t>Smlouva č.:</w:t>
    </w:r>
  </w:p>
  <w:p w:rsidR="00D71D0A" w:rsidRDefault="004C11EB">
    <w:pPr>
      <w:pStyle w:val="Zhlav"/>
      <w:rPr>
        <w:ins w:id="4" w:author="Ševecová Ivana" w:date="2015-03-26T09:19:00Z"/>
      </w:rPr>
    </w:pPr>
    <w:r>
      <w:t>VŘ č. 0</w:t>
    </w:r>
    <w:r w:rsidR="00831DC8">
      <w:t>70</w:t>
    </w:r>
    <w:r>
      <w:t>/15/OCN</w:t>
    </w:r>
  </w:p>
  <w:p w:rsidR="00FA21F7" w:rsidRDefault="00FA21F7">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nsid w:val="081A7CEB"/>
    <w:multiLevelType w:val="hybridMultilevel"/>
    <w:tmpl w:val="19009A98"/>
    <w:lvl w:ilvl="0" w:tplc="04050005">
      <w:start w:val="1"/>
      <w:numFmt w:val="bullet"/>
      <w:lvlText w:val=""/>
      <w:lvlJc w:val="left"/>
      <w:pPr>
        <w:ind w:left="928" w:hanging="360"/>
      </w:pPr>
      <w:rPr>
        <w:rFonts w:ascii="Wingdings" w:hAnsi="Wingdings" w:hint="default"/>
      </w:rPr>
    </w:lvl>
    <w:lvl w:ilvl="1" w:tplc="04050003" w:tentative="1">
      <w:start w:val="1"/>
      <w:numFmt w:val="bullet"/>
      <w:lvlText w:val="o"/>
      <w:lvlJc w:val="left"/>
      <w:pPr>
        <w:ind w:left="1648" w:hanging="360"/>
      </w:pPr>
      <w:rPr>
        <w:rFonts w:ascii="Courier New" w:hAnsi="Courier New" w:cs="Courier New" w:hint="default"/>
      </w:rPr>
    </w:lvl>
    <w:lvl w:ilvl="2" w:tplc="04050005">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2">
    <w:nsid w:val="172D546B"/>
    <w:multiLevelType w:val="multilevel"/>
    <w:tmpl w:val="BE9CD744"/>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
    <w:nsid w:val="1A904427"/>
    <w:multiLevelType w:val="hybridMultilevel"/>
    <w:tmpl w:val="8C180B9A"/>
    <w:lvl w:ilvl="0" w:tplc="04050005">
      <w:start w:val="1"/>
      <w:numFmt w:val="bullet"/>
      <w:lvlText w:val=""/>
      <w:lvlJc w:val="left"/>
      <w:pPr>
        <w:ind w:left="1068" w:hanging="360"/>
      </w:pPr>
      <w:rPr>
        <w:rFonts w:ascii="Wingdings" w:hAnsi="Wingdings"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nsid w:val="1A956F11"/>
    <w:multiLevelType w:val="hybridMultilevel"/>
    <w:tmpl w:val="7734A276"/>
    <w:lvl w:ilvl="0" w:tplc="31FAD484">
      <w:start w:val="4"/>
      <w:numFmt w:val="bullet"/>
      <w:lvlText w:val="-"/>
      <w:lvlJc w:val="left"/>
      <w:pPr>
        <w:ind w:left="720" w:hanging="360"/>
      </w:pPr>
      <w:rPr>
        <w:rFonts w:ascii="MS Gothic" w:eastAsia="MS Gothic" w:hAnsi="MS Gothic" w:cs="Times New Roman"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B7D47A9"/>
    <w:multiLevelType w:val="hybridMultilevel"/>
    <w:tmpl w:val="9F74966A"/>
    <w:lvl w:ilvl="0" w:tplc="C84A53DE">
      <w:start w:val="3"/>
      <w:numFmt w:val="bullet"/>
      <w:lvlText w:val="-"/>
      <w:lvlJc w:val="left"/>
      <w:pPr>
        <w:ind w:left="1572" w:hanging="360"/>
      </w:pPr>
      <w:rPr>
        <w:rFonts w:ascii="Arial" w:eastAsia="Times New Roman" w:hAnsi="Arial" w:hint="default"/>
      </w:rPr>
    </w:lvl>
    <w:lvl w:ilvl="1" w:tplc="04050003">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6">
    <w:nsid w:val="1BCB5FCA"/>
    <w:multiLevelType w:val="hybridMultilevel"/>
    <w:tmpl w:val="ED44E1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nsid w:val="2AD86852"/>
    <w:multiLevelType w:val="hybridMultilevel"/>
    <w:tmpl w:val="E11CB52E"/>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9">
    <w:nsid w:val="2C521314"/>
    <w:multiLevelType w:val="hybridMultilevel"/>
    <w:tmpl w:val="21E6F80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nsid w:val="2E535D01"/>
    <w:multiLevelType w:val="hybridMultilevel"/>
    <w:tmpl w:val="57282C9E"/>
    <w:lvl w:ilvl="0" w:tplc="694C150A">
      <w:start w:val="1"/>
      <w:numFmt w:val="bullet"/>
      <w:lvlText w:val="-"/>
      <w:lvlJc w:val="left"/>
      <w:pPr>
        <w:ind w:left="1068" w:hanging="360"/>
      </w:pPr>
      <w:rPr>
        <w:rFonts w:ascii="Calibri" w:eastAsiaTheme="minorEastAsia" w:hAnsi="Calibri" w:cs="Calibri"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nsid w:val="38D910FF"/>
    <w:multiLevelType w:val="hybridMultilevel"/>
    <w:tmpl w:val="50C6494C"/>
    <w:lvl w:ilvl="0" w:tplc="04050017">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13">
    <w:nsid w:val="3C665D62"/>
    <w:multiLevelType w:val="hybridMultilevel"/>
    <w:tmpl w:val="A9665EDC"/>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4472070D"/>
    <w:multiLevelType w:val="hybridMultilevel"/>
    <w:tmpl w:val="3912C28A"/>
    <w:lvl w:ilvl="0" w:tplc="B5261292">
      <w:start w:val="1"/>
      <w:numFmt w:val="lowerLetter"/>
      <w:lvlText w:val="%1)"/>
      <w:lvlJc w:val="left"/>
      <w:pPr>
        <w:ind w:left="1068" w:hanging="360"/>
      </w:pPr>
      <w:rPr>
        <w:rFonts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4AF719A2"/>
    <w:multiLevelType w:val="hybridMultilevel"/>
    <w:tmpl w:val="2AF8D0E2"/>
    <w:lvl w:ilvl="0" w:tplc="06D4607E">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CD36D56"/>
    <w:multiLevelType w:val="hybridMultilevel"/>
    <w:tmpl w:val="74647E62"/>
    <w:lvl w:ilvl="0" w:tplc="54B662BA">
      <w:start w:val="1"/>
      <w:numFmt w:val="lowerLetter"/>
      <w:lvlText w:val="%1)"/>
      <w:lvlJc w:val="left"/>
      <w:pPr>
        <w:ind w:left="1429" w:hanging="360"/>
      </w:pPr>
    </w:lvl>
    <w:lvl w:ilvl="1" w:tplc="D55818CE" w:tentative="1">
      <w:start w:val="1"/>
      <w:numFmt w:val="lowerLetter"/>
      <w:lvlText w:val="%2."/>
      <w:lvlJc w:val="left"/>
      <w:pPr>
        <w:ind w:left="2149" w:hanging="360"/>
      </w:pPr>
    </w:lvl>
    <w:lvl w:ilvl="2" w:tplc="F530D942">
      <w:start w:val="1"/>
      <w:numFmt w:val="lowerLetter"/>
      <w:lvlText w:val="%3)"/>
      <w:lvlJc w:val="left"/>
      <w:pPr>
        <w:ind w:left="2869" w:hanging="180"/>
      </w:pPr>
    </w:lvl>
    <w:lvl w:ilvl="3" w:tplc="3BBC2604" w:tentative="1">
      <w:start w:val="1"/>
      <w:numFmt w:val="decimal"/>
      <w:lvlText w:val="%4."/>
      <w:lvlJc w:val="left"/>
      <w:pPr>
        <w:ind w:left="3589" w:hanging="360"/>
      </w:pPr>
    </w:lvl>
    <w:lvl w:ilvl="4" w:tplc="B03C9228" w:tentative="1">
      <w:start w:val="1"/>
      <w:numFmt w:val="lowerLetter"/>
      <w:lvlText w:val="%5."/>
      <w:lvlJc w:val="left"/>
      <w:pPr>
        <w:ind w:left="4309" w:hanging="360"/>
      </w:pPr>
    </w:lvl>
    <w:lvl w:ilvl="5" w:tplc="AA3C66B2" w:tentative="1">
      <w:start w:val="1"/>
      <w:numFmt w:val="lowerRoman"/>
      <w:lvlText w:val="%6."/>
      <w:lvlJc w:val="right"/>
      <w:pPr>
        <w:ind w:left="5029" w:hanging="180"/>
      </w:pPr>
    </w:lvl>
    <w:lvl w:ilvl="6" w:tplc="2F702778" w:tentative="1">
      <w:start w:val="1"/>
      <w:numFmt w:val="decimal"/>
      <w:lvlText w:val="%7."/>
      <w:lvlJc w:val="left"/>
      <w:pPr>
        <w:ind w:left="5749" w:hanging="360"/>
      </w:pPr>
    </w:lvl>
    <w:lvl w:ilvl="7" w:tplc="9B441AF0" w:tentative="1">
      <w:start w:val="1"/>
      <w:numFmt w:val="lowerLetter"/>
      <w:lvlText w:val="%8."/>
      <w:lvlJc w:val="left"/>
      <w:pPr>
        <w:ind w:left="6469" w:hanging="360"/>
      </w:pPr>
    </w:lvl>
    <w:lvl w:ilvl="8" w:tplc="AFE2DF36" w:tentative="1">
      <w:start w:val="1"/>
      <w:numFmt w:val="lowerRoman"/>
      <w:lvlText w:val="%9."/>
      <w:lvlJc w:val="right"/>
      <w:pPr>
        <w:ind w:left="7189" w:hanging="180"/>
      </w:pPr>
    </w:lvl>
  </w:abstractNum>
  <w:abstractNum w:abstractNumId="19">
    <w:nsid w:val="53825B7C"/>
    <w:multiLevelType w:val="hybridMultilevel"/>
    <w:tmpl w:val="F41A3FE0"/>
    <w:lvl w:ilvl="0" w:tplc="FE94F846">
      <w:start w:val="1"/>
      <w:numFmt w:val="decimal"/>
      <w:lvlText w:val="3.%1"/>
      <w:lvlJc w:val="left"/>
      <w:pPr>
        <w:ind w:left="360"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nsid w:val="551556F4"/>
    <w:multiLevelType w:val="hybridMultilevel"/>
    <w:tmpl w:val="C0AE817E"/>
    <w:lvl w:ilvl="0" w:tplc="B5261292">
      <w:start w:val="1"/>
      <w:numFmt w:val="lowerLetter"/>
      <w:lvlText w:val="%1)"/>
      <w:lvlJc w:val="left"/>
      <w:pPr>
        <w:ind w:left="987" w:hanging="360"/>
      </w:pPr>
      <w:rPr>
        <w:rFonts w:hint="default"/>
      </w:rPr>
    </w:lvl>
    <w:lvl w:ilvl="1" w:tplc="04050019">
      <w:start w:val="1"/>
      <w:numFmt w:val="lowerLetter"/>
      <w:lvlText w:val="%2."/>
      <w:lvlJc w:val="left"/>
      <w:pPr>
        <w:ind w:left="1707" w:hanging="360"/>
      </w:pPr>
    </w:lvl>
    <w:lvl w:ilvl="2" w:tplc="0405001B">
      <w:start w:val="1"/>
      <w:numFmt w:val="lowerRoman"/>
      <w:lvlText w:val="%3."/>
      <w:lvlJc w:val="right"/>
      <w:pPr>
        <w:ind w:left="2427" w:hanging="180"/>
      </w:pPr>
    </w:lvl>
    <w:lvl w:ilvl="3" w:tplc="0405000F" w:tentative="1">
      <w:start w:val="1"/>
      <w:numFmt w:val="decimal"/>
      <w:lvlText w:val="%4."/>
      <w:lvlJc w:val="left"/>
      <w:pPr>
        <w:ind w:left="3147" w:hanging="360"/>
      </w:pPr>
    </w:lvl>
    <w:lvl w:ilvl="4" w:tplc="04050019" w:tentative="1">
      <w:start w:val="1"/>
      <w:numFmt w:val="lowerLetter"/>
      <w:lvlText w:val="%5."/>
      <w:lvlJc w:val="left"/>
      <w:pPr>
        <w:ind w:left="3867" w:hanging="360"/>
      </w:pPr>
    </w:lvl>
    <w:lvl w:ilvl="5" w:tplc="0405001B" w:tentative="1">
      <w:start w:val="1"/>
      <w:numFmt w:val="lowerRoman"/>
      <w:lvlText w:val="%6."/>
      <w:lvlJc w:val="right"/>
      <w:pPr>
        <w:ind w:left="4587" w:hanging="180"/>
      </w:pPr>
    </w:lvl>
    <w:lvl w:ilvl="6" w:tplc="0405000F" w:tentative="1">
      <w:start w:val="1"/>
      <w:numFmt w:val="decimal"/>
      <w:lvlText w:val="%7."/>
      <w:lvlJc w:val="left"/>
      <w:pPr>
        <w:ind w:left="5307" w:hanging="360"/>
      </w:pPr>
    </w:lvl>
    <w:lvl w:ilvl="7" w:tplc="04050019" w:tentative="1">
      <w:start w:val="1"/>
      <w:numFmt w:val="lowerLetter"/>
      <w:lvlText w:val="%8."/>
      <w:lvlJc w:val="left"/>
      <w:pPr>
        <w:ind w:left="6027" w:hanging="360"/>
      </w:pPr>
    </w:lvl>
    <w:lvl w:ilvl="8" w:tplc="0405001B" w:tentative="1">
      <w:start w:val="1"/>
      <w:numFmt w:val="lowerRoman"/>
      <w:lvlText w:val="%9."/>
      <w:lvlJc w:val="right"/>
      <w:pPr>
        <w:ind w:left="6747" w:hanging="180"/>
      </w:pPr>
    </w:lvl>
  </w:abstractNum>
  <w:abstractNum w:abstractNumId="22">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3">
    <w:nsid w:val="58783BBC"/>
    <w:multiLevelType w:val="hybridMultilevel"/>
    <w:tmpl w:val="83000672"/>
    <w:lvl w:ilvl="0" w:tplc="A3687CE2">
      <w:start w:val="1"/>
      <w:numFmt w:val="upperLetter"/>
      <w:lvlText w:val="%1)"/>
      <w:lvlJc w:val="left"/>
      <w:pPr>
        <w:ind w:left="1212" w:hanging="360"/>
      </w:pPr>
      <w:rPr>
        <w:rFonts w:hint="default"/>
      </w:rPr>
    </w:lvl>
    <w:lvl w:ilvl="1" w:tplc="04050019" w:tentative="1">
      <w:start w:val="1"/>
      <w:numFmt w:val="lowerLetter"/>
      <w:lvlText w:val="%2."/>
      <w:lvlJc w:val="left"/>
      <w:pPr>
        <w:ind w:left="1932" w:hanging="360"/>
      </w:pPr>
    </w:lvl>
    <w:lvl w:ilvl="2" w:tplc="0405001B" w:tentative="1">
      <w:start w:val="1"/>
      <w:numFmt w:val="lowerRoman"/>
      <w:lvlText w:val="%3."/>
      <w:lvlJc w:val="right"/>
      <w:pPr>
        <w:ind w:left="2652" w:hanging="180"/>
      </w:pPr>
    </w:lvl>
    <w:lvl w:ilvl="3" w:tplc="0405000F" w:tentative="1">
      <w:start w:val="1"/>
      <w:numFmt w:val="decimal"/>
      <w:lvlText w:val="%4."/>
      <w:lvlJc w:val="left"/>
      <w:pPr>
        <w:ind w:left="3372" w:hanging="360"/>
      </w:pPr>
    </w:lvl>
    <w:lvl w:ilvl="4" w:tplc="04050019" w:tentative="1">
      <w:start w:val="1"/>
      <w:numFmt w:val="lowerLetter"/>
      <w:lvlText w:val="%5."/>
      <w:lvlJc w:val="left"/>
      <w:pPr>
        <w:ind w:left="4092" w:hanging="360"/>
      </w:pPr>
    </w:lvl>
    <w:lvl w:ilvl="5" w:tplc="0405001B" w:tentative="1">
      <w:start w:val="1"/>
      <w:numFmt w:val="lowerRoman"/>
      <w:lvlText w:val="%6."/>
      <w:lvlJc w:val="right"/>
      <w:pPr>
        <w:ind w:left="4812" w:hanging="180"/>
      </w:pPr>
    </w:lvl>
    <w:lvl w:ilvl="6" w:tplc="0405000F" w:tentative="1">
      <w:start w:val="1"/>
      <w:numFmt w:val="decimal"/>
      <w:lvlText w:val="%7."/>
      <w:lvlJc w:val="left"/>
      <w:pPr>
        <w:ind w:left="5532" w:hanging="360"/>
      </w:pPr>
    </w:lvl>
    <w:lvl w:ilvl="7" w:tplc="04050019" w:tentative="1">
      <w:start w:val="1"/>
      <w:numFmt w:val="lowerLetter"/>
      <w:lvlText w:val="%8."/>
      <w:lvlJc w:val="left"/>
      <w:pPr>
        <w:ind w:left="6252" w:hanging="360"/>
      </w:pPr>
    </w:lvl>
    <w:lvl w:ilvl="8" w:tplc="0405001B" w:tentative="1">
      <w:start w:val="1"/>
      <w:numFmt w:val="lowerRoman"/>
      <w:lvlText w:val="%9."/>
      <w:lvlJc w:val="right"/>
      <w:pPr>
        <w:ind w:left="6972" w:hanging="180"/>
      </w:pPr>
    </w:lvl>
  </w:abstractNum>
  <w:abstractNum w:abstractNumId="24">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26">
    <w:nsid w:val="6504202F"/>
    <w:multiLevelType w:val="multilevel"/>
    <w:tmpl w:val="CB669BCC"/>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7">
    <w:nsid w:val="6534373E"/>
    <w:multiLevelType w:val="hybridMultilevel"/>
    <w:tmpl w:val="0632F5CA"/>
    <w:lvl w:ilvl="0" w:tplc="9C2CE288">
      <w:start w:val="3"/>
      <w:numFmt w:val="decimal"/>
      <w:lvlText w:val="%1."/>
      <w:lvlJc w:val="left"/>
      <w:pPr>
        <w:tabs>
          <w:tab w:val="num" w:pos="1440"/>
        </w:tabs>
        <w:ind w:left="1440" w:hanging="360"/>
      </w:pPr>
      <w:rPr>
        <w:rFonts w:cs="Times New Roman" w:hint="default"/>
      </w:rPr>
    </w:lvl>
    <w:lvl w:ilvl="1" w:tplc="04050019">
      <w:start w:val="1"/>
      <w:numFmt w:val="lowerLetter"/>
      <w:lvlText w:val="%2."/>
      <w:lvlJc w:val="left"/>
      <w:pPr>
        <w:tabs>
          <w:tab w:val="num" w:pos="2160"/>
        </w:tabs>
        <w:ind w:left="2160" w:hanging="360"/>
      </w:pPr>
      <w:rPr>
        <w:rFonts w:cs="Times New Roman"/>
      </w:rPr>
    </w:lvl>
    <w:lvl w:ilvl="2" w:tplc="0405000D">
      <w:start w:val="1"/>
      <w:numFmt w:val="bullet"/>
      <w:lvlText w:val=""/>
      <w:lvlJc w:val="left"/>
      <w:pPr>
        <w:tabs>
          <w:tab w:val="num" w:pos="786"/>
        </w:tabs>
        <w:ind w:left="786" w:hanging="360"/>
      </w:pPr>
      <w:rPr>
        <w:rFonts w:ascii="Wingdings" w:hAnsi="Wingdings" w:hint="default"/>
      </w:rPr>
    </w:lvl>
    <w:lvl w:ilvl="3" w:tplc="EF3437F0">
      <w:start w:val="1"/>
      <w:numFmt w:val="lowerLetter"/>
      <w:lvlText w:val="%4)"/>
      <w:lvlJc w:val="left"/>
      <w:pPr>
        <w:tabs>
          <w:tab w:val="num" w:pos="1212"/>
        </w:tabs>
        <w:ind w:left="1212" w:hanging="360"/>
      </w:pPr>
      <w:rPr>
        <w:rFonts w:ascii="Arial" w:eastAsia="Times New Roman" w:hAnsi="Arial" w:cs="Times New Roman"/>
      </w:rPr>
    </w:lvl>
    <w:lvl w:ilvl="4" w:tplc="B72CCA82">
      <w:start w:val="1"/>
      <w:numFmt w:val="decimal"/>
      <w:lvlText w:val="%5)"/>
      <w:lvlJc w:val="left"/>
      <w:pPr>
        <w:tabs>
          <w:tab w:val="num" w:pos="4320"/>
        </w:tabs>
        <w:ind w:left="4320" w:hanging="360"/>
      </w:pPr>
      <w:rPr>
        <w:rFonts w:cs="Times New Roman" w:hint="default"/>
      </w:rPr>
    </w:lvl>
    <w:lvl w:ilvl="5" w:tplc="0405001B">
      <w:start w:val="1"/>
      <w:numFmt w:val="lowerRoman"/>
      <w:lvlText w:val="%6."/>
      <w:lvlJc w:val="right"/>
      <w:pPr>
        <w:tabs>
          <w:tab w:val="num" w:pos="5040"/>
        </w:tabs>
        <w:ind w:left="5040" w:hanging="180"/>
      </w:pPr>
      <w:rPr>
        <w:rFonts w:cs="Times New Roman"/>
      </w:rPr>
    </w:lvl>
    <w:lvl w:ilvl="6" w:tplc="0405000F">
      <w:start w:val="1"/>
      <w:numFmt w:val="decimal"/>
      <w:lvlText w:val="%7."/>
      <w:lvlJc w:val="left"/>
      <w:pPr>
        <w:tabs>
          <w:tab w:val="num" w:pos="5760"/>
        </w:tabs>
        <w:ind w:left="5760" w:hanging="360"/>
      </w:pPr>
      <w:rPr>
        <w:rFonts w:cs="Times New Roman"/>
      </w:rPr>
    </w:lvl>
    <w:lvl w:ilvl="7" w:tplc="04050019">
      <w:start w:val="1"/>
      <w:numFmt w:val="lowerLetter"/>
      <w:lvlText w:val="%8."/>
      <w:lvlJc w:val="left"/>
      <w:pPr>
        <w:tabs>
          <w:tab w:val="num" w:pos="6480"/>
        </w:tabs>
        <w:ind w:left="6480" w:hanging="360"/>
      </w:pPr>
      <w:rPr>
        <w:rFonts w:cs="Times New Roman"/>
      </w:rPr>
    </w:lvl>
    <w:lvl w:ilvl="8" w:tplc="0405001B">
      <w:start w:val="1"/>
      <w:numFmt w:val="lowerRoman"/>
      <w:lvlText w:val="%9."/>
      <w:lvlJc w:val="right"/>
      <w:pPr>
        <w:tabs>
          <w:tab w:val="num" w:pos="7200"/>
        </w:tabs>
        <w:ind w:left="7200" w:hanging="180"/>
      </w:pPr>
      <w:rPr>
        <w:rFonts w:cs="Times New Roman"/>
      </w:rPr>
    </w:lvl>
  </w:abstractNum>
  <w:abstractNum w:abstractNumId="28">
    <w:nsid w:val="65C0404D"/>
    <w:multiLevelType w:val="hybridMultilevel"/>
    <w:tmpl w:val="93B8A42A"/>
    <w:lvl w:ilvl="0" w:tplc="7F822CD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CA365F5"/>
    <w:multiLevelType w:val="hybridMultilevel"/>
    <w:tmpl w:val="21AE98E0"/>
    <w:lvl w:ilvl="0" w:tplc="0B6EEDC2">
      <w:start w:val="1"/>
      <w:numFmt w:val="lowerLetter"/>
      <w:lvlText w:val="%1)"/>
      <w:lvlJc w:val="left"/>
      <w:pPr>
        <w:ind w:left="1146" w:hanging="360"/>
      </w:pPr>
      <w:rPr>
        <w:rFonts w:ascii="Times New Roman" w:hAnsi="Times New Roman" w:cs="Times New Roman" w:hint="default"/>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nsid w:val="733A37A5"/>
    <w:multiLevelType w:val="hybridMultilevel"/>
    <w:tmpl w:val="AE30D6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2">
    <w:nsid w:val="7AC11F6C"/>
    <w:multiLevelType w:val="multilevel"/>
    <w:tmpl w:val="BDC6DD82"/>
    <w:lvl w:ilvl="0">
      <w:start w:val="1"/>
      <w:numFmt w:val="ordinal"/>
      <w:suff w:val="space"/>
      <w:lvlText w:val="Čl. %1"/>
      <w:lvlJc w:val="left"/>
      <w:pPr>
        <w:ind w:left="18" w:hanging="454"/>
      </w:pPr>
      <w:rPr>
        <w:rFonts w:hint="default"/>
      </w:rPr>
    </w:lvl>
    <w:lvl w:ilvl="1">
      <w:start w:val="1"/>
      <w:numFmt w:val="ordinal"/>
      <w:lvlText w:val="%1%2"/>
      <w:lvlJc w:val="left"/>
      <w:pPr>
        <w:tabs>
          <w:tab w:val="num" w:pos="1322"/>
        </w:tabs>
        <w:ind w:left="1322" w:hanging="1401"/>
      </w:pPr>
      <w:rPr>
        <w:rFonts w:hint="default"/>
      </w:rPr>
    </w:lvl>
    <w:lvl w:ilvl="2">
      <w:start w:val="1"/>
      <w:numFmt w:val="ordinal"/>
      <w:lvlText w:val="%1%2%3"/>
      <w:lvlJc w:val="left"/>
      <w:pPr>
        <w:tabs>
          <w:tab w:val="num" w:pos="1889"/>
        </w:tabs>
        <w:ind w:left="1889" w:hanging="1605"/>
      </w:pPr>
      <w:rPr>
        <w:rFonts w:hint="default"/>
      </w:rPr>
    </w:lvl>
    <w:lvl w:ilvl="3">
      <w:start w:val="1"/>
      <w:numFmt w:val="ordinal"/>
      <w:suff w:val="space"/>
      <w:lvlText w:val="%1%2%3%4"/>
      <w:lvlJc w:val="left"/>
      <w:pPr>
        <w:ind w:left="2853" w:hanging="2209"/>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3">
    <w:nsid w:val="7F4A1705"/>
    <w:multiLevelType w:val="multilevel"/>
    <w:tmpl w:val="DB527F7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FB772C8"/>
    <w:multiLevelType w:val="hybridMultilevel"/>
    <w:tmpl w:val="7CBA7D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num>
  <w:num w:numId="2">
    <w:abstractNumId w:val="25"/>
  </w:num>
  <w:num w:numId="3">
    <w:abstractNumId w:val="25"/>
  </w:num>
  <w:num w:numId="4">
    <w:abstractNumId w:val="26"/>
  </w:num>
  <w:num w:numId="5">
    <w:abstractNumId w:val="26"/>
  </w:num>
  <w:num w:numId="6">
    <w:abstractNumId w:val="26"/>
  </w:num>
  <w:num w:numId="7">
    <w:abstractNumId w:val="14"/>
  </w:num>
  <w:num w:numId="8">
    <w:abstractNumId w:val="32"/>
  </w:num>
  <w:num w:numId="9">
    <w:abstractNumId w:val="26"/>
  </w:num>
  <w:num w:numId="10">
    <w:abstractNumId w:val="26"/>
  </w:num>
  <w:num w:numId="11">
    <w:abstractNumId w:val="26"/>
  </w:num>
  <w:num w:numId="12">
    <w:abstractNumId w:val="14"/>
  </w:num>
  <w:num w:numId="13">
    <w:abstractNumId w:val="26"/>
  </w:num>
  <w:num w:numId="14">
    <w:abstractNumId w:val="22"/>
  </w:num>
  <w:num w:numId="15">
    <w:abstractNumId w:val="22"/>
  </w:num>
  <w:num w:numId="16">
    <w:abstractNumId w:val="26"/>
  </w:num>
  <w:num w:numId="17">
    <w:abstractNumId w:val="26"/>
  </w:num>
  <w:num w:numId="18">
    <w:abstractNumId w:val="26"/>
  </w:num>
  <w:num w:numId="19">
    <w:abstractNumId w:val="14"/>
  </w:num>
  <w:num w:numId="20">
    <w:abstractNumId w:val="26"/>
  </w:num>
  <w:num w:numId="21">
    <w:abstractNumId w:val="33"/>
  </w:num>
  <w:num w:numId="22">
    <w:abstractNumId w:val="8"/>
  </w:num>
  <w:num w:numId="23">
    <w:abstractNumId w:val="9"/>
  </w:num>
  <w:num w:numId="24">
    <w:abstractNumId w:val="26"/>
  </w:num>
  <w:num w:numId="25">
    <w:abstractNumId w:val="11"/>
  </w:num>
  <w:num w:numId="26">
    <w:abstractNumId w:val="17"/>
  </w:num>
  <w:num w:numId="27">
    <w:abstractNumId w:val="2"/>
  </w:num>
  <w:num w:numId="28">
    <w:abstractNumId w:val="31"/>
  </w:num>
  <w:num w:numId="29">
    <w:abstractNumId w:val="24"/>
  </w:num>
  <w:num w:numId="30">
    <w:abstractNumId w:val="12"/>
  </w:num>
  <w:num w:numId="31">
    <w:abstractNumId w:val="34"/>
  </w:num>
  <w:num w:numId="32">
    <w:abstractNumId w:val="7"/>
  </w:num>
  <w:num w:numId="33">
    <w:abstractNumId w:val="20"/>
  </w:num>
  <w:num w:numId="34">
    <w:abstractNumId w:val="0"/>
  </w:num>
  <w:num w:numId="35">
    <w:abstractNumId w:val="18"/>
  </w:num>
  <w:num w:numId="36">
    <w:abstractNumId w:val="30"/>
  </w:num>
  <w:num w:numId="37">
    <w:abstractNumId w:val="16"/>
  </w:num>
  <w:num w:numId="38">
    <w:abstractNumId w:val="27"/>
  </w:num>
  <w:num w:numId="39">
    <w:abstractNumId w:val="23"/>
  </w:num>
  <w:num w:numId="40">
    <w:abstractNumId w:val="21"/>
  </w:num>
  <w:num w:numId="41">
    <w:abstractNumId w:val="28"/>
  </w:num>
  <w:num w:numId="42">
    <w:abstractNumId w:val="10"/>
  </w:num>
  <w:num w:numId="43">
    <w:abstractNumId w:val="15"/>
  </w:num>
  <w:num w:numId="44">
    <w:abstractNumId w:val="3"/>
  </w:num>
  <w:num w:numId="45">
    <w:abstractNumId w:val="1"/>
  </w:num>
  <w:num w:numId="46">
    <w:abstractNumId w:val="4"/>
  </w:num>
  <w:num w:numId="47">
    <w:abstractNumId w:val="29"/>
  </w:num>
  <w:num w:numId="48">
    <w:abstractNumId w:val="19"/>
  </w:num>
  <w:num w:numId="49">
    <w:abstractNumId w:val="13"/>
  </w:num>
  <w:num w:numId="50">
    <w:abstractNumId w:val="5"/>
  </w:num>
  <w:num w:numId="51">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0BB"/>
    <w:rsid w:val="00006EFE"/>
    <w:rsid w:val="000105A5"/>
    <w:rsid w:val="00024D70"/>
    <w:rsid w:val="00044F7D"/>
    <w:rsid w:val="000550F7"/>
    <w:rsid w:val="00086229"/>
    <w:rsid w:val="000C2347"/>
    <w:rsid w:val="000D19D8"/>
    <w:rsid w:val="000F63AC"/>
    <w:rsid w:val="001078A8"/>
    <w:rsid w:val="00115D42"/>
    <w:rsid w:val="00131FA5"/>
    <w:rsid w:val="00151809"/>
    <w:rsid w:val="00161EEC"/>
    <w:rsid w:val="00164166"/>
    <w:rsid w:val="00165FC8"/>
    <w:rsid w:val="001B3673"/>
    <w:rsid w:val="001E406E"/>
    <w:rsid w:val="00204984"/>
    <w:rsid w:val="00205667"/>
    <w:rsid w:val="0021033E"/>
    <w:rsid w:val="0021315A"/>
    <w:rsid w:val="00216448"/>
    <w:rsid w:val="00225234"/>
    <w:rsid w:val="002258CE"/>
    <w:rsid w:val="00226FC0"/>
    <w:rsid w:val="0023180F"/>
    <w:rsid w:val="00245CA9"/>
    <w:rsid w:val="002525FB"/>
    <w:rsid w:val="002622B8"/>
    <w:rsid w:val="00280022"/>
    <w:rsid w:val="002B15D0"/>
    <w:rsid w:val="002D09C0"/>
    <w:rsid w:val="002D10DD"/>
    <w:rsid w:val="002E54D1"/>
    <w:rsid w:val="002E7B39"/>
    <w:rsid w:val="002F6183"/>
    <w:rsid w:val="00307871"/>
    <w:rsid w:val="003143C8"/>
    <w:rsid w:val="003152D9"/>
    <w:rsid w:val="0031724E"/>
    <w:rsid w:val="00322F65"/>
    <w:rsid w:val="00326974"/>
    <w:rsid w:val="00334F4D"/>
    <w:rsid w:val="00335B4F"/>
    <w:rsid w:val="00363594"/>
    <w:rsid w:val="00366310"/>
    <w:rsid w:val="0039404B"/>
    <w:rsid w:val="003A7EC2"/>
    <w:rsid w:val="003B205C"/>
    <w:rsid w:val="003C6AB7"/>
    <w:rsid w:val="003E7616"/>
    <w:rsid w:val="003F629A"/>
    <w:rsid w:val="004012A9"/>
    <w:rsid w:val="00403CF2"/>
    <w:rsid w:val="00456B9F"/>
    <w:rsid w:val="00457939"/>
    <w:rsid w:val="00473211"/>
    <w:rsid w:val="0047328B"/>
    <w:rsid w:val="00474E63"/>
    <w:rsid w:val="00492B56"/>
    <w:rsid w:val="00495228"/>
    <w:rsid w:val="004A470D"/>
    <w:rsid w:val="004A67DB"/>
    <w:rsid w:val="004C11EB"/>
    <w:rsid w:val="004D6A21"/>
    <w:rsid w:val="004F2E8D"/>
    <w:rsid w:val="004F5000"/>
    <w:rsid w:val="005020EC"/>
    <w:rsid w:val="00521184"/>
    <w:rsid w:val="00521FE0"/>
    <w:rsid w:val="00525136"/>
    <w:rsid w:val="005319F5"/>
    <w:rsid w:val="005327DE"/>
    <w:rsid w:val="00536BB2"/>
    <w:rsid w:val="00552113"/>
    <w:rsid w:val="005555DE"/>
    <w:rsid w:val="005558C9"/>
    <w:rsid w:val="00563E88"/>
    <w:rsid w:val="00574F5E"/>
    <w:rsid w:val="00581BA8"/>
    <w:rsid w:val="005A7DF5"/>
    <w:rsid w:val="005B3D74"/>
    <w:rsid w:val="005C5D01"/>
    <w:rsid w:val="005E0DF5"/>
    <w:rsid w:val="0060340F"/>
    <w:rsid w:val="006105A7"/>
    <w:rsid w:val="006320AD"/>
    <w:rsid w:val="00635D66"/>
    <w:rsid w:val="00645C7E"/>
    <w:rsid w:val="00646EC6"/>
    <w:rsid w:val="00652937"/>
    <w:rsid w:val="00655C3C"/>
    <w:rsid w:val="0065741C"/>
    <w:rsid w:val="00671C9E"/>
    <w:rsid w:val="006857A4"/>
    <w:rsid w:val="00691980"/>
    <w:rsid w:val="006B0369"/>
    <w:rsid w:val="006B47DA"/>
    <w:rsid w:val="006B51ED"/>
    <w:rsid w:val="006C1726"/>
    <w:rsid w:val="006D0498"/>
    <w:rsid w:val="006D1537"/>
    <w:rsid w:val="006E5E97"/>
    <w:rsid w:val="00720AAF"/>
    <w:rsid w:val="00721C8A"/>
    <w:rsid w:val="007240F7"/>
    <w:rsid w:val="00734A58"/>
    <w:rsid w:val="007374B2"/>
    <w:rsid w:val="00761E2C"/>
    <w:rsid w:val="007B0C02"/>
    <w:rsid w:val="007B1761"/>
    <w:rsid w:val="007C645D"/>
    <w:rsid w:val="007D58CE"/>
    <w:rsid w:val="007F3FC6"/>
    <w:rsid w:val="007F6857"/>
    <w:rsid w:val="00817E17"/>
    <w:rsid w:val="00831DC8"/>
    <w:rsid w:val="00832344"/>
    <w:rsid w:val="008327DC"/>
    <w:rsid w:val="00846DC9"/>
    <w:rsid w:val="008A5A95"/>
    <w:rsid w:val="008B2868"/>
    <w:rsid w:val="008C02FD"/>
    <w:rsid w:val="008E2C73"/>
    <w:rsid w:val="009129ED"/>
    <w:rsid w:val="00916927"/>
    <w:rsid w:val="009178B4"/>
    <w:rsid w:val="00921D0D"/>
    <w:rsid w:val="00936169"/>
    <w:rsid w:val="00936E52"/>
    <w:rsid w:val="009411AE"/>
    <w:rsid w:val="00960A06"/>
    <w:rsid w:val="00970E44"/>
    <w:rsid w:val="009820C4"/>
    <w:rsid w:val="009830E7"/>
    <w:rsid w:val="0099258E"/>
    <w:rsid w:val="009C4641"/>
    <w:rsid w:val="009E4585"/>
    <w:rsid w:val="009F0599"/>
    <w:rsid w:val="009F1528"/>
    <w:rsid w:val="00A03DCC"/>
    <w:rsid w:val="00A120E4"/>
    <w:rsid w:val="00A24ED3"/>
    <w:rsid w:val="00A34318"/>
    <w:rsid w:val="00A42E42"/>
    <w:rsid w:val="00A557C3"/>
    <w:rsid w:val="00A56E4C"/>
    <w:rsid w:val="00A966F3"/>
    <w:rsid w:val="00AB776A"/>
    <w:rsid w:val="00AD0840"/>
    <w:rsid w:val="00AD0F06"/>
    <w:rsid w:val="00AD33BA"/>
    <w:rsid w:val="00AD5B82"/>
    <w:rsid w:val="00AE3C03"/>
    <w:rsid w:val="00AE3CC7"/>
    <w:rsid w:val="00AF68B0"/>
    <w:rsid w:val="00B20BE0"/>
    <w:rsid w:val="00B34A1F"/>
    <w:rsid w:val="00B85224"/>
    <w:rsid w:val="00B96459"/>
    <w:rsid w:val="00BA59A8"/>
    <w:rsid w:val="00BD1D45"/>
    <w:rsid w:val="00BE2E82"/>
    <w:rsid w:val="00C16BAE"/>
    <w:rsid w:val="00C30D59"/>
    <w:rsid w:val="00C370BB"/>
    <w:rsid w:val="00C6264B"/>
    <w:rsid w:val="00C939A9"/>
    <w:rsid w:val="00C962BE"/>
    <w:rsid w:val="00C96ECD"/>
    <w:rsid w:val="00CA241B"/>
    <w:rsid w:val="00CA2D72"/>
    <w:rsid w:val="00CA626D"/>
    <w:rsid w:val="00CD1BFE"/>
    <w:rsid w:val="00D1282E"/>
    <w:rsid w:val="00D14A1F"/>
    <w:rsid w:val="00D163CF"/>
    <w:rsid w:val="00D16CAC"/>
    <w:rsid w:val="00D1726A"/>
    <w:rsid w:val="00D17CE0"/>
    <w:rsid w:val="00D42E87"/>
    <w:rsid w:val="00D53A52"/>
    <w:rsid w:val="00D57E9A"/>
    <w:rsid w:val="00D71D0A"/>
    <w:rsid w:val="00DC1769"/>
    <w:rsid w:val="00DC6A37"/>
    <w:rsid w:val="00DD57F1"/>
    <w:rsid w:val="00DD6392"/>
    <w:rsid w:val="00E00091"/>
    <w:rsid w:val="00E03D9E"/>
    <w:rsid w:val="00E051E3"/>
    <w:rsid w:val="00E322F9"/>
    <w:rsid w:val="00E45BDE"/>
    <w:rsid w:val="00E45F9F"/>
    <w:rsid w:val="00E542FE"/>
    <w:rsid w:val="00E5727B"/>
    <w:rsid w:val="00E66C0B"/>
    <w:rsid w:val="00E67A2A"/>
    <w:rsid w:val="00E852B7"/>
    <w:rsid w:val="00E96575"/>
    <w:rsid w:val="00EA0733"/>
    <w:rsid w:val="00EB4490"/>
    <w:rsid w:val="00EC066C"/>
    <w:rsid w:val="00ED3A27"/>
    <w:rsid w:val="00ED4525"/>
    <w:rsid w:val="00EF46CD"/>
    <w:rsid w:val="00F3219D"/>
    <w:rsid w:val="00F32C54"/>
    <w:rsid w:val="00F70239"/>
    <w:rsid w:val="00F81321"/>
    <w:rsid w:val="00FA21F7"/>
    <w:rsid w:val="00FA64AA"/>
    <w:rsid w:val="00FB4A9C"/>
    <w:rsid w:val="00FB5DBA"/>
    <w:rsid w:val="00FC188C"/>
    <w:rsid w:val="00FC5775"/>
    <w:rsid w:val="00FD0159"/>
    <w:rsid w:val="00FD3970"/>
    <w:rsid w:val="00FF2013"/>
    <w:rsid w:val="00FF35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uiPriority w:val="9"/>
    <w:semiHidden/>
    <w:unhideWhenUsed/>
    <w:qFormat/>
    <w:rsid w:val="00832344"/>
    <w:pPr>
      <w:keepNext/>
      <w:keepLines/>
      <w:spacing w:before="200" w:after="0"/>
      <w:outlineLvl w:val="7"/>
    </w:pPr>
    <w:rPr>
      <w:rFonts w:ascii="Cambria" w:hAnsi="Cambria"/>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19"/>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customStyle="1" w:styleId="Nadpis8Char">
    <w:name w:val="Nadpis 8 Char"/>
    <w:basedOn w:val="Standardnpsmoodstavce"/>
    <w:link w:val="Nadpis8"/>
    <w:uiPriority w:val="9"/>
    <w:semiHidden/>
    <w:rsid w:val="00832344"/>
    <w:rPr>
      <w:rFonts w:ascii="Cambria" w:hAnsi="Cambria"/>
      <w:color w:val="404040"/>
    </w:rPr>
  </w:style>
  <w:style w:type="paragraph" w:styleId="Zkladntext2">
    <w:name w:val="Body Text 2"/>
    <w:basedOn w:val="Normln"/>
    <w:link w:val="Zkladntext2Char"/>
    <w:rsid w:val="00A24ED3"/>
    <w:pPr>
      <w:spacing w:after="0"/>
      <w:ind w:left="425" w:hanging="425"/>
    </w:pPr>
    <w:rPr>
      <w:b/>
      <w:sz w:val="22"/>
      <w:szCs w:val="20"/>
    </w:rPr>
  </w:style>
  <w:style w:type="character" w:customStyle="1" w:styleId="Zkladntext2Char">
    <w:name w:val="Základní text 2 Char"/>
    <w:basedOn w:val="Standardnpsmoodstavce"/>
    <w:link w:val="Zkladntext2"/>
    <w:rsid w:val="00A24ED3"/>
    <w:rPr>
      <w:rFonts w:ascii="Arial" w:hAnsi="Arial"/>
      <w:b/>
      <w:sz w:val="22"/>
    </w:rPr>
  </w:style>
  <w:style w:type="paragraph" w:customStyle="1" w:styleId="Odrky-rky">
    <w:name w:val="Odrážky - čárky"/>
    <w:basedOn w:val="Normln"/>
    <w:rsid w:val="00F32C54"/>
    <w:pPr>
      <w:numPr>
        <w:numId w:val="49"/>
      </w:numPr>
      <w:spacing w:before="120" w:after="0"/>
    </w:pPr>
    <w:rPr>
      <w:szCs w:val="20"/>
    </w:rPr>
  </w:style>
  <w:style w:type="paragraph" w:customStyle="1" w:styleId="Odstavec30">
    <w:name w:val="Odstavec 3"/>
    <w:basedOn w:val="Normln"/>
    <w:rsid w:val="00F32C54"/>
    <w:pPr>
      <w:tabs>
        <w:tab w:val="num" w:pos="900"/>
      </w:tabs>
      <w:overflowPunct w:val="0"/>
      <w:autoSpaceDE w:val="0"/>
      <w:autoSpaceDN w:val="0"/>
      <w:adjustRightInd w:val="0"/>
      <w:spacing w:before="120" w:after="0"/>
      <w:ind w:left="900" w:hanging="868"/>
      <w:textAlignment w:val="baseline"/>
      <w:outlineLvl w:val="2"/>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uiPriority w:val="9"/>
    <w:semiHidden/>
    <w:unhideWhenUsed/>
    <w:qFormat/>
    <w:rsid w:val="00832344"/>
    <w:pPr>
      <w:keepNext/>
      <w:keepLines/>
      <w:spacing w:before="200" w:after="0"/>
      <w:outlineLvl w:val="7"/>
    </w:pPr>
    <w:rPr>
      <w:rFonts w:ascii="Cambria" w:hAnsi="Cambria"/>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19"/>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customStyle="1" w:styleId="Nadpis8Char">
    <w:name w:val="Nadpis 8 Char"/>
    <w:basedOn w:val="Standardnpsmoodstavce"/>
    <w:link w:val="Nadpis8"/>
    <w:uiPriority w:val="9"/>
    <w:semiHidden/>
    <w:rsid w:val="00832344"/>
    <w:rPr>
      <w:rFonts w:ascii="Cambria" w:hAnsi="Cambria"/>
      <w:color w:val="404040"/>
    </w:rPr>
  </w:style>
  <w:style w:type="paragraph" w:styleId="Zkladntext2">
    <w:name w:val="Body Text 2"/>
    <w:basedOn w:val="Normln"/>
    <w:link w:val="Zkladntext2Char"/>
    <w:rsid w:val="00A24ED3"/>
    <w:pPr>
      <w:spacing w:after="0"/>
      <w:ind w:left="425" w:hanging="425"/>
    </w:pPr>
    <w:rPr>
      <w:b/>
      <w:sz w:val="22"/>
      <w:szCs w:val="20"/>
    </w:rPr>
  </w:style>
  <w:style w:type="character" w:customStyle="1" w:styleId="Zkladntext2Char">
    <w:name w:val="Základní text 2 Char"/>
    <w:basedOn w:val="Standardnpsmoodstavce"/>
    <w:link w:val="Zkladntext2"/>
    <w:rsid w:val="00A24ED3"/>
    <w:rPr>
      <w:rFonts w:ascii="Arial" w:hAnsi="Arial"/>
      <w:b/>
      <w:sz w:val="22"/>
    </w:rPr>
  </w:style>
  <w:style w:type="paragraph" w:customStyle="1" w:styleId="Odrky-rky">
    <w:name w:val="Odrážky - čárky"/>
    <w:basedOn w:val="Normln"/>
    <w:rsid w:val="00F32C54"/>
    <w:pPr>
      <w:numPr>
        <w:numId w:val="49"/>
      </w:numPr>
      <w:spacing w:before="120" w:after="0"/>
    </w:pPr>
    <w:rPr>
      <w:szCs w:val="20"/>
    </w:rPr>
  </w:style>
  <w:style w:type="paragraph" w:customStyle="1" w:styleId="Odstavec30">
    <w:name w:val="Odstavec 3"/>
    <w:basedOn w:val="Normln"/>
    <w:rsid w:val="00F32C54"/>
    <w:pPr>
      <w:tabs>
        <w:tab w:val="num" w:pos="900"/>
      </w:tabs>
      <w:overflowPunct w:val="0"/>
      <w:autoSpaceDE w:val="0"/>
      <w:autoSpaceDN w:val="0"/>
      <w:adjustRightInd w:val="0"/>
      <w:spacing w:before="120" w:after="0"/>
      <w:ind w:left="900" w:hanging="868"/>
      <w:textAlignment w:val="baseline"/>
      <w:outlineLvl w:val="2"/>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94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clav.klima@ceproas.cz" TargetMode="External"/><Relationship Id="rId13" Type="http://schemas.openxmlformats.org/officeDocument/2006/relationships/hyperlink" Target="mailto:vaclav.polanka@ceproas.cz" TargetMode="External"/><Relationship Id="rId18" Type="http://schemas.openxmlformats.org/officeDocument/2006/relationships/hyperlink" Target="https://www.ceproas.cz/eticky-kodex"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josef.paul@ceproas.cz" TargetMode="External"/><Relationship Id="rId17" Type="http://schemas.openxmlformats.org/officeDocument/2006/relationships/hyperlink" Target="mailto:ivo.novak@ceproas.cz" TargetMode="External"/><Relationship Id="rId2" Type="http://schemas.openxmlformats.org/officeDocument/2006/relationships/styles" Target="styles.xml"/><Relationship Id="rId16" Type="http://schemas.openxmlformats.org/officeDocument/2006/relationships/hyperlink" Target="mailto:josef.paul@ceproas.cz" TargetMode="External"/><Relationship Id="rId20" Type="http://schemas.openxmlformats.org/officeDocument/2006/relationships/hyperlink" Target="https://www.ceproas.cz/public/data/pdf/vyberova_rizeni/VOP-V-2013-12-06.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vaclav.polanka@ceproas.cz"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vaclav.polanka@ceproas.cz" TargetMode="External"/><Relationship Id="rId23" Type="http://schemas.openxmlformats.org/officeDocument/2006/relationships/fontTable" Target="fontTable.xml"/><Relationship Id="rId10" Type="http://schemas.openxmlformats.org/officeDocument/2006/relationships/hyperlink" Target="mailto:josef.paul@ceproas.cz" TargetMode="External"/><Relationship Id="rId19" Type="http://schemas.openxmlformats.org/officeDocument/2006/relationships/hyperlink" Target="https://www.ceproas.cz/vyberova-rizeni" TargetMode="External"/><Relationship Id="rId4" Type="http://schemas.openxmlformats.org/officeDocument/2006/relationships/settings" Target="settings.xml"/><Relationship Id="rId9" Type="http://schemas.openxmlformats.org/officeDocument/2006/relationships/hyperlink" Target="mailto:vaclav.polanka@ceproas.cz" TargetMode="External"/><Relationship Id="rId14" Type="http://schemas.openxmlformats.org/officeDocument/2006/relationships/hyperlink" Target="mailto:josef.paul@ceproas.cz" TargetMode="External"/><Relationship Id="rId22"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6299</Words>
  <Characters>37168</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43381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2</cp:revision>
  <cp:lastPrinted>2015-07-13T08:45:00Z</cp:lastPrinted>
  <dcterms:created xsi:type="dcterms:W3CDTF">2015-07-13T08:46:00Z</dcterms:created>
  <dcterms:modified xsi:type="dcterms:W3CDTF">2015-07-13T08:46:00Z</dcterms:modified>
</cp:coreProperties>
</file>